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CA09B" w14:textId="22AF1583" w:rsidR="00D77E89" w:rsidRPr="002212DE" w:rsidRDefault="00D77E89" w:rsidP="00D77E89">
      <w:pPr>
        <w:rPr>
          <w:sz w:val="20"/>
          <w:szCs w:val="20"/>
        </w:rPr>
      </w:pPr>
      <w:r w:rsidRPr="002212DE">
        <w:rPr>
          <w:b/>
          <w:noProof/>
        </w:rPr>
        <w:drawing>
          <wp:anchor distT="0" distB="0" distL="114300" distR="114300" simplePos="0" relativeHeight="251661824" behindDoc="0" locked="0" layoutInCell="1" allowOverlap="1" wp14:anchorId="3BE7F7E9" wp14:editId="4D1E79A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 wp14:anchorId="252D53CF" wp14:editId="56F4EDC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279">
        <w:rPr>
          <w:sz w:val="20"/>
          <w:szCs w:val="20"/>
        </w:rPr>
        <w:t>;</w:t>
      </w:r>
      <w:r w:rsidR="00950CB3">
        <w:rPr>
          <w:sz w:val="20"/>
          <w:szCs w:val="20"/>
        </w:rPr>
        <w:t xml:space="preserve"> </w:t>
      </w:r>
      <w:r w:rsidR="009543C7">
        <w:rPr>
          <w:sz w:val="20"/>
          <w:szCs w:val="20"/>
        </w:rPr>
        <w:t xml:space="preserve"> </w:t>
      </w:r>
      <w:r w:rsidRPr="002212DE" w:rsidDel="00E701EB">
        <w:rPr>
          <w:sz w:val="20"/>
          <w:szCs w:val="20"/>
        </w:rPr>
        <w:t xml:space="preserve">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00DA186E" w14:textId="77777777" w:rsidR="00D77E89" w:rsidRPr="002212DE" w:rsidRDefault="00D77E89" w:rsidP="00D77E89">
      <w:pPr>
        <w:rPr>
          <w:sz w:val="20"/>
          <w:szCs w:val="20"/>
        </w:rPr>
      </w:pPr>
    </w:p>
    <w:p w14:paraId="49E7EE54" w14:textId="77777777" w:rsidR="00D77E89" w:rsidRPr="002212DE" w:rsidRDefault="00D77E89" w:rsidP="00D77E89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61AEF976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10A50D3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26F8DFA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34A9005B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527F721B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Európska únia</w:t>
      </w:r>
    </w:p>
    <w:p w14:paraId="7E4967D9" w14:textId="7777777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 xml:space="preserve">Európsky fond </w:t>
      </w:r>
    </w:p>
    <w:p w14:paraId="6121DB34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regionálneho</w:t>
      </w:r>
    </w:p>
    <w:p w14:paraId="6AE33EF7" w14:textId="38F7E89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rozvoja</w:t>
      </w:r>
    </w:p>
    <w:p w14:paraId="2AF38B35" w14:textId="77777777" w:rsidR="00D77E89" w:rsidRPr="002212DE" w:rsidRDefault="00D77E89" w:rsidP="007F3CE6">
      <w:pPr>
        <w:ind w:right="6802"/>
        <w:jc w:val="center"/>
        <w:rPr>
          <w:b/>
          <w:sz w:val="20"/>
          <w:szCs w:val="20"/>
        </w:rPr>
      </w:pPr>
    </w:p>
    <w:p w14:paraId="5C30454C" w14:textId="77777777" w:rsidR="00D77E89" w:rsidRPr="006479DF" w:rsidRDefault="00D77E89" w:rsidP="00D77E89">
      <w:pPr>
        <w:jc w:val="center"/>
        <w:rPr>
          <w:b/>
          <w:sz w:val="20"/>
          <w:szCs w:val="20"/>
        </w:rPr>
      </w:pPr>
    </w:p>
    <w:p w14:paraId="42DF54AB" w14:textId="77777777" w:rsidR="00D77E89" w:rsidRPr="0036733C" w:rsidRDefault="00D77E89" w:rsidP="00D77E89">
      <w:pPr>
        <w:jc w:val="center"/>
        <w:rPr>
          <w:b/>
          <w:sz w:val="40"/>
          <w:szCs w:val="20"/>
        </w:rPr>
      </w:pPr>
      <w:r w:rsidRPr="0036733C">
        <w:rPr>
          <w:b/>
          <w:sz w:val="40"/>
          <w:szCs w:val="20"/>
        </w:rPr>
        <w:t xml:space="preserve">Metodický pokyn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769452552"/>
          <w:placeholder>
            <w:docPart w:val="CF3B70280FAE4A418B03B6D33E5F86C1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60CF4">
            <w:rPr>
              <w:b/>
              <w:sz w:val="40"/>
              <w:szCs w:val="20"/>
            </w:rPr>
            <w:t>24</w:t>
          </w:r>
        </w:sdtContent>
      </w:sdt>
    </w:p>
    <w:p w14:paraId="0CBFF8B8" w14:textId="1DFF298F" w:rsidR="00BE636E" w:rsidRPr="00C6439D" w:rsidRDefault="00D77E89" w:rsidP="00BE636E">
      <w:pPr>
        <w:jc w:val="center"/>
        <w:rPr>
          <w:b/>
          <w:sz w:val="32"/>
          <w:szCs w:val="32"/>
        </w:rPr>
      </w:pPr>
      <w:r w:rsidDel="00D77E89">
        <w:rPr>
          <w:rFonts w:ascii="Arial" w:hAnsi="Arial" w:cs="Arial"/>
          <w:noProof/>
          <w:sz w:val="20"/>
          <w:szCs w:val="20"/>
        </w:rPr>
        <w:t xml:space="preserve"> </w:t>
      </w:r>
      <w:r w:rsidR="00BE636E"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Verzia"/>
          <w:tag w:val="Verzia"/>
          <w:id w:val="-1645188027"/>
          <w:placeholder>
            <w:docPart w:val="0131D1DC08B74E8B9D4968CACB9BC6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60CF4">
            <w:rPr>
              <w:b/>
              <w:sz w:val="32"/>
              <w:szCs w:val="32"/>
            </w:rPr>
            <w:t>5</w:t>
          </w:r>
        </w:sdtContent>
      </w:sdt>
    </w:p>
    <w:p w14:paraId="3BB56118" w14:textId="7492CAC0" w:rsidR="00BE636E" w:rsidRDefault="0006529D" w:rsidP="00BE636E">
      <w:pPr>
        <w:jc w:val="center"/>
        <w:rPr>
          <w:b/>
          <w:sz w:val="20"/>
          <w:szCs w:val="20"/>
        </w:rPr>
      </w:pPr>
      <w:ins w:id="0" w:author="Autor">
        <w:r>
          <w:rPr>
            <w:rFonts w:eastAsia="Times New Roman"/>
            <w:b/>
            <w:sz w:val="20"/>
            <w:szCs w:val="20"/>
          </w:rPr>
          <w:t>(Úprava textu k Metodickému výkladu CKO č. 10)</w:t>
        </w:r>
      </w:ins>
      <w:bookmarkStart w:id="1" w:name="_GoBack"/>
      <w:bookmarkEnd w:id="1"/>
    </w:p>
    <w:p w14:paraId="385A9CAD" w14:textId="77777777" w:rsidR="00BE636E" w:rsidRPr="006479DF" w:rsidRDefault="00BE636E" w:rsidP="00BE636E">
      <w:pPr>
        <w:jc w:val="center"/>
        <w:rPr>
          <w:b/>
          <w:sz w:val="20"/>
          <w:szCs w:val="20"/>
        </w:rPr>
      </w:pPr>
    </w:p>
    <w:p w14:paraId="07397337" w14:textId="77777777" w:rsidR="00BE636E" w:rsidRPr="009836CF" w:rsidRDefault="00BE636E" w:rsidP="00BE636E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4205BAB4" w14:textId="77777777" w:rsidR="00BE636E" w:rsidRPr="006479DF" w:rsidRDefault="00BE636E" w:rsidP="00BE636E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BE636E" w:rsidRPr="009836CF" w14:paraId="44CAB040" w14:textId="77777777" w:rsidTr="006A24E9">
        <w:tc>
          <w:tcPr>
            <w:tcW w:w="2268" w:type="dxa"/>
            <w:shd w:val="clear" w:color="auto" w:fill="8DB3E2" w:themeFill="text2" w:themeFillTint="66"/>
          </w:tcPr>
          <w:p w14:paraId="70D86E4B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A0C2A7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FC5A4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C33162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EE5E68E" w14:textId="77777777"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k technickej pomoci</w:t>
            </w:r>
          </w:p>
        </w:tc>
      </w:tr>
      <w:tr w:rsidR="00BE636E" w:rsidRPr="009836CF" w14:paraId="5FB33983" w14:textId="77777777" w:rsidTr="006A24E9">
        <w:tc>
          <w:tcPr>
            <w:tcW w:w="2268" w:type="dxa"/>
            <w:shd w:val="clear" w:color="auto" w:fill="8DB3E2" w:themeFill="text2" w:themeFillTint="66"/>
          </w:tcPr>
          <w:p w14:paraId="2ED858D9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D54F41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E4E42F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B6BA2BE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B4F48E2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Riadiace orgány</w:t>
            </w:r>
          </w:p>
          <w:p w14:paraId="5BABFBA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Sprostredkovateľské orgány</w:t>
            </w:r>
          </w:p>
          <w:p w14:paraId="6FE28272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541CE4E3" w14:textId="77777777" w:rsidTr="006A24E9">
        <w:tc>
          <w:tcPr>
            <w:tcW w:w="2268" w:type="dxa"/>
            <w:shd w:val="clear" w:color="auto" w:fill="8DB3E2" w:themeFill="text2" w:themeFillTint="66"/>
          </w:tcPr>
          <w:p w14:paraId="79B2383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523B02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052ACE06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62E729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EE6CA9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Certifikačný orgán</w:t>
            </w:r>
          </w:p>
          <w:p w14:paraId="2BCB6184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Orgán auditu</w:t>
            </w:r>
          </w:p>
          <w:p w14:paraId="3468E1C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Gestori horizontálnych princípov</w:t>
            </w:r>
          </w:p>
          <w:p w14:paraId="36AADE3F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4DE6133B" w14:textId="77777777" w:rsidTr="006A24E9">
        <w:tc>
          <w:tcPr>
            <w:tcW w:w="2268" w:type="dxa"/>
            <w:shd w:val="clear" w:color="auto" w:fill="8DB3E2" w:themeFill="text2" w:themeFillTint="66"/>
          </w:tcPr>
          <w:p w14:paraId="7385B5A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B978630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F03BF46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3DCDA032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148767BF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9A3CC1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BD9C063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BB65F9F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B60FBD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B60FBD">
              <w:rPr>
                <w:szCs w:val="20"/>
              </w:rPr>
              <w:t xml:space="preserve"> pre investície a informatizáciu</w:t>
            </w:r>
          </w:p>
          <w:p w14:paraId="5E7F1F71" w14:textId="77777777" w:rsidR="00BE636E" w:rsidRPr="009836CF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BE636E" w:rsidRPr="009836CF" w14:paraId="2C5900A6" w14:textId="77777777" w:rsidTr="007F3CE6">
        <w:trPr>
          <w:trHeight w:val="998"/>
        </w:trPr>
        <w:tc>
          <w:tcPr>
            <w:tcW w:w="2268" w:type="dxa"/>
            <w:shd w:val="clear" w:color="auto" w:fill="8DB3E2" w:themeFill="text2" w:themeFillTint="66"/>
          </w:tcPr>
          <w:p w14:paraId="0E7CAED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04BC02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55184AE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1FFF3201" w14:textId="77777777"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89CD752AC85F44EDA48D3C7B9C6D6F71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1C2E03EB" w14:textId="77777777" w:rsidR="00BE636E" w:rsidRPr="009836CF" w:rsidRDefault="00B60CF4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BE636E" w:rsidRPr="009836CF" w14:paraId="0B7E424A" w14:textId="77777777" w:rsidTr="006A24E9">
        <w:tc>
          <w:tcPr>
            <w:tcW w:w="2268" w:type="dxa"/>
            <w:shd w:val="clear" w:color="auto" w:fill="8DB3E2" w:themeFill="text2" w:themeFillTint="66"/>
          </w:tcPr>
          <w:p w14:paraId="6D7AB592" w14:textId="77777777" w:rsidR="00BE636E" w:rsidRPr="003C2544" w:rsidRDefault="00BE636E" w:rsidP="00082B48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17949701" w14:textId="77777777" w:rsidR="00BE636E" w:rsidRDefault="00BE636E" w:rsidP="00082B48">
            <w:pPr>
              <w:rPr>
                <w:b/>
              </w:rPr>
            </w:pPr>
          </w:p>
          <w:p w14:paraId="3A71C9AB" w14:textId="77777777" w:rsidR="00BE636E" w:rsidRPr="003C2544" w:rsidRDefault="00BE636E" w:rsidP="00082B48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A5289D3" w14:textId="20289D08" w:rsidR="00BE636E" w:rsidRPr="003C2544" w:rsidRDefault="00515E63" w:rsidP="00082B48">
            <w:pPr>
              <w:jc w:val="both"/>
              <w:rPr>
                <w:rStyle w:val="Zstupntext"/>
                <w:rFonts w:eastAsiaTheme="minorHAnsi"/>
              </w:rPr>
            </w:pPr>
            <w:r>
              <w:t>0</w:t>
            </w:r>
          </w:p>
        </w:tc>
      </w:tr>
      <w:tr w:rsidR="00BE636E" w:rsidRPr="009836CF" w14:paraId="199824AB" w14:textId="77777777" w:rsidTr="006A24E9">
        <w:tc>
          <w:tcPr>
            <w:tcW w:w="2268" w:type="dxa"/>
            <w:shd w:val="clear" w:color="auto" w:fill="8DB3E2" w:themeFill="text2" w:themeFillTint="66"/>
          </w:tcPr>
          <w:p w14:paraId="05C1D42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7F553CE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199CEC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4180C2F" w14:textId="05ADE798" w:rsidR="00BE636E" w:rsidRPr="00DE0B9E" w:rsidRDefault="008E03D9" w:rsidP="00F268CB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EACC77E4E4B8442EBB5C9505AAD5F6E5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60CF4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BE636E" w:rsidRPr="009836CF" w14:paraId="49723DC8" w14:textId="77777777" w:rsidTr="006A24E9">
        <w:tc>
          <w:tcPr>
            <w:tcW w:w="2268" w:type="dxa"/>
            <w:shd w:val="clear" w:color="auto" w:fill="8DB3E2" w:themeFill="text2" w:themeFillTint="66"/>
          </w:tcPr>
          <w:p w14:paraId="7CC3736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13055D1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665933B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72249B4" w14:textId="03E32A6A" w:rsidR="00BE636E" w:rsidRPr="00DE0B9E" w:rsidRDefault="008E03D9" w:rsidP="00F268CB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05F1C3849C0444F9ECC2415C4E4A167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60CF4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BE636E" w:rsidRPr="009836CF" w14:paraId="21451A9D" w14:textId="77777777" w:rsidTr="006A24E9">
        <w:tc>
          <w:tcPr>
            <w:tcW w:w="2268" w:type="dxa"/>
            <w:shd w:val="clear" w:color="auto" w:fill="8DB3E2" w:themeFill="text2" w:themeFillTint="66"/>
          </w:tcPr>
          <w:p w14:paraId="3EB8EEC2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57AC5ECB" w14:textId="3ABB84D0" w:rsidR="00D77E89" w:rsidRPr="007D15BD" w:rsidRDefault="00D77E89" w:rsidP="00D77E89">
            <w:pPr>
              <w:jc w:val="both"/>
              <w:rPr>
                <w:b/>
                <w:szCs w:val="20"/>
              </w:rPr>
            </w:pPr>
            <w:r w:rsidRPr="007D15BD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14:paraId="0ABD752E" w14:textId="77777777" w:rsidR="00BE636E" w:rsidRPr="00A95B65" w:rsidRDefault="00D77E89" w:rsidP="00B60FB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731AB5A6" w14:textId="77777777" w:rsidR="00BE636E" w:rsidRDefault="00BE636E" w:rsidP="00BE636E"/>
    <w:p w14:paraId="62B79F7B" w14:textId="77777777" w:rsidR="00536BD4" w:rsidRPr="006479DF" w:rsidRDefault="00536BD4" w:rsidP="00D61BB6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396E2D64" w14:textId="77777777" w:rsidR="00536BD4" w:rsidRDefault="00536BD4" w:rsidP="00B60474">
      <w:pPr>
        <w:pStyle w:val="Hlavikaobsahu1"/>
      </w:pPr>
      <w:bookmarkStart w:id="2" w:name="_Toc404872045"/>
      <w:bookmarkStart w:id="3" w:name="_Toc404872120"/>
      <w:r>
        <w:t>Obsah</w:t>
      </w:r>
    </w:p>
    <w:p w14:paraId="52D02AE5" w14:textId="77777777" w:rsidR="00536BD4" w:rsidRDefault="00536BD4" w:rsidP="00B60474"/>
    <w:p w14:paraId="403D7E88" w14:textId="41957CF9" w:rsidR="0048391E" w:rsidRDefault="00536B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528048882" w:history="1">
        <w:r w:rsidR="0048391E" w:rsidRPr="00CB5735">
          <w:rPr>
            <w:rStyle w:val="Hypertextovprepojenie"/>
            <w:noProof/>
          </w:rPr>
          <w:t>1 Úvod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_Toc528048882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2</w:t>
        </w:r>
        <w:r w:rsidR="0048391E">
          <w:rPr>
            <w:noProof/>
            <w:webHidden/>
          </w:rPr>
          <w:fldChar w:fldCharType="end"/>
        </w:r>
      </w:hyperlink>
    </w:p>
    <w:p w14:paraId="122BF02A" w14:textId="7CC245F5" w:rsidR="0048391E" w:rsidRDefault="008E03D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3" w:history="1">
        <w:r w:rsidR="0048391E" w:rsidRPr="00CB5735">
          <w:rPr>
            <w:rStyle w:val="Hypertextovprepojenie"/>
            <w:noProof/>
          </w:rPr>
          <w:t>2 Príprava a schvaľovanie projektov technickej pomoci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_Toc528048883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2</w:t>
        </w:r>
        <w:r w:rsidR="0048391E">
          <w:rPr>
            <w:noProof/>
            <w:webHidden/>
          </w:rPr>
          <w:fldChar w:fldCharType="end"/>
        </w:r>
      </w:hyperlink>
    </w:p>
    <w:p w14:paraId="3AA93D0C" w14:textId="04C79E02" w:rsidR="0048391E" w:rsidRDefault="008E03D9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4" w:history="1">
        <w:r w:rsidR="0048391E" w:rsidRPr="00CB5735">
          <w:rPr>
            <w:rStyle w:val="Hypertextovprepojenie"/>
            <w:noProof/>
          </w:rPr>
          <w:t>2.1 Vyzvanie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_Toc528048884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2</w:t>
        </w:r>
        <w:r w:rsidR="0048391E">
          <w:rPr>
            <w:noProof/>
            <w:webHidden/>
          </w:rPr>
          <w:fldChar w:fldCharType="end"/>
        </w:r>
      </w:hyperlink>
    </w:p>
    <w:p w14:paraId="0997BB45" w14:textId="3BB845B3" w:rsidR="0048391E" w:rsidRDefault="008E03D9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5" w:history="1">
        <w:r w:rsidR="0048391E" w:rsidRPr="00CB5735">
          <w:rPr>
            <w:rStyle w:val="Hypertextovprepojenie"/>
            <w:noProof/>
          </w:rPr>
          <w:t>2.2 Konflikt záujmov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_Toc528048885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4</w:t>
        </w:r>
        <w:r w:rsidR="0048391E">
          <w:rPr>
            <w:noProof/>
            <w:webHidden/>
          </w:rPr>
          <w:fldChar w:fldCharType="end"/>
        </w:r>
      </w:hyperlink>
    </w:p>
    <w:p w14:paraId="1CF80B9A" w14:textId="5CDD443B" w:rsidR="0048391E" w:rsidRDefault="008E03D9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6" w:history="1">
        <w:r w:rsidR="0048391E" w:rsidRPr="00CB5735">
          <w:rPr>
            <w:rStyle w:val="Hypertextovprepojenie"/>
            <w:noProof/>
          </w:rPr>
          <w:t>2.3 Predloženie žiadosti o NFP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_Toc528048886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7</w:t>
        </w:r>
        <w:r w:rsidR="0048391E">
          <w:rPr>
            <w:noProof/>
            <w:webHidden/>
          </w:rPr>
          <w:fldChar w:fldCharType="end"/>
        </w:r>
      </w:hyperlink>
    </w:p>
    <w:p w14:paraId="72E1DBFF" w14:textId="325B0E6B" w:rsidR="0048391E" w:rsidRDefault="008E03D9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7" w:history="1">
        <w:r w:rsidR="0048391E" w:rsidRPr="00CB5735">
          <w:rPr>
            <w:rStyle w:val="Hypertextovprepojenie"/>
            <w:noProof/>
          </w:rPr>
          <w:t>2.4</w:t>
        </w:r>
        <w:r w:rsidR="0048391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8391E" w:rsidRPr="00CB5735">
          <w:rPr>
            <w:rStyle w:val="Hypertextovprepojenie"/>
            <w:noProof/>
          </w:rPr>
          <w:t>Schvaľovací proces žiadosti o NFP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_Toc528048887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7</w:t>
        </w:r>
        <w:r w:rsidR="0048391E">
          <w:rPr>
            <w:noProof/>
            <w:webHidden/>
          </w:rPr>
          <w:fldChar w:fldCharType="end"/>
        </w:r>
      </w:hyperlink>
    </w:p>
    <w:p w14:paraId="5DC1C9A9" w14:textId="4178C227" w:rsidR="0048391E" w:rsidRDefault="008E03D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8" w:history="1">
        <w:r w:rsidR="0048391E" w:rsidRPr="00CB5735">
          <w:rPr>
            <w:rStyle w:val="Hypertextovprepojenie"/>
            <w:noProof/>
          </w:rPr>
          <w:t>3 Implementácia projektov technickej pomoci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_Toc528048888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8</w:t>
        </w:r>
        <w:r w:rsidR="0048391E">
          <w:rPr>
            <w:noProof/>
            <w:webHidden/>
          </w:rPr>
          <w:fldChar w:fldCharType="end"/>
        </w:r>
      </w:hyperlink>
    </w:p>
    <w:p w14:paraId="6E623454" w14:textId="49B54510" w:rsidR="0048391E" w:rsidRDefault="008E03D9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9" w:history="1">
        <w:r w:rsidR="0048391E" w:rsidRPr="00CB5735">
          <w:rPr>
            <w:rStyle w:val="Hypertextovprepojenie"/>
            <w:noProof/>
          </w:rPr>
          <w:t>3.1 Verejné obstarávanie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_Toc528048889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8</w:t>
        </w:r>
        <w:r w:rsidR="0048391E">
          <w:rPr>
            <w:noProof/>
            <w:webHidden/>
          </w:rPr>
          <w:fldChar w:fldCharType="end"/>
        </w:r>
      </w:hyperlink>
    </w:p>
    <w:p w14:paraId="487E75D9" w14:textId="18539998" w:rsidR="0048391E" w:rsidRDefault="008E03D9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90" w:history="1">
        <w:r w:rsidR="0048391E" w:rsidRPr="00CB5735">
          <w:rPr>
            <w:rStyle w:val="Hypertextovprepojenie"/>
            <w:noProof/>
          </w:rPr>
          <w:t>3.2 Kontrola projektu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_Toc528048890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8</w:t>
        </w:r>
        <w:r w:rsidR="0048391E">
          <w:rPr>
            <w:noProof/>
            <w:webHidden/>
          </w:rPr>
          <w:fldChar w:fldCharType="end"/>
        </w:r>
      </w:hyperlink>
    </w:p>
    <w:p w14:paraId="367BDF13" w14:textId="0F414B5A" w:rsidR="0048391E" w:rsidRDefault="008E03D9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91" w:history="1">
        <w:r w:rsidR="0048391E" w:rsidRPr="00CB5735">
          <w:rPr>
            <w:rStyle w:val="Hypertextovprepojenie"/>
            <w:noProof/>
          </w:rPr>
          <w:t>3.3 Monitorovanie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_Toc528048891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8</w:t>
        </w:r>
        <w:r w:rsidR="0048391E">
          <w:rPr>
            <w:noProof/>
            <w:webHidden/>
          </w:rPr>
          <w:fldChar w:fldCharType="end"/>
        </w:r>
      </w:hyperlink>
    </w:p>
    <w:p w14:paraId="49299C31" w14:textId="05000BE8" w:rsidR="0048391E" w:rsidRDefault="008E03D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92" w:history="1">
        <w:r w:rsidR="0048391E" w:rsidRPr="00CB5735">
          <w:rPr>
            <w:rStyle w:val="Hypertextovprepojenie"/>
            <w:noProof/>
          </w:rPr>
          <w:t>4 Oprávnenosť výdavkov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_Toc528048892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9</w:t>
        </w:r>
        <w:r w:rsidR="0048391E">
          <w:rPr>
            <w:noProof/>
            <w:webHidden/>
          </w:rPr>
          <w:fldChar w:fldCharType="end"/>
        </w:r>
      </w:hyperlink>
    </w:p>
    <w:p w14:paraId="7AF7B203" w14:textId="5FCC6B4E" w:rsidR="00536BD4" w:rsidRDefault="00536BD4" w:rsidP="001E3FFE">
      <w:pPr>
        <w:pStyle w:val="Obsah2"/>
        <w:tabs>
          <w:tab w:val="right" w:leader="dot" w:pos="9062"/>
        </w:tabs>
      </w:pPr>
      <w:r>
        <w:fldChar w:fldCharType="end"/>
      </w:r>
    </w:p>
    <w:p w14:paraId="0B751B6C" w14:textId="77777777" w:rsidR="00536BD4" w:rsidRDefault="00536BD4" w:rsidP="001E3FFE">
      <w:pPr>
        <w:pStyle w:val="MPCKO1"/>
        <w:pageBreakBefore/>
      </w:pPr>
      <w:bookmarkStart w:id="4" w:name="_Toc443564772"/>
      <w:bookmarkStart w:id="5" w:name="_Toc528048882"/>
      <w:bookmarkStart w:id="6" w:name="_Toc404872046"/>
      <w:bookmarkStart w:id="7" w:name="_Toc404872121"/>
      <w:bookmarkEnd w:id="2"/>
      <w:bookmarkEnd w:id="3"/>
      <w:r>
        <w:lastRenderedPageBreak/>
        <w:t>1 Úvod</w:t>
      </w:r>
      <w:bookmarkEnd w:id="4"/>
      <w:bookmarkEnd w:id="5"/>
    </w:p>
    <w:p w14:paraId="26A9BB4E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Cieľom Metodického pokynu k technickej pomoci (ďalej len „metodický pokyn“) je špecifikovať vybrané ustanovenia</w:t>
      </w:r>
      <w:r w:rsidR="0081092F">
        <w:t>,</w:t>
      </w:r>
      <w:r>
        <w:t xml:space="preserve"> týkajúce sa výberu a</w:t>
      </w:r>
      <w:r w:rsidDel="00940748">
        <w:t xml:space="preserve"> </w:t>
      </w:r>
      <w:r>
        <w:t>implementácie projektov technickej pomoci</w:t>
      </w:r>
      <w:bookmarkStart w:id="8" w:name="_Ref426981739"/>
      <w:r>
        <w:rPr>
          <w:rStyle w:val="Odkaznapoznmkupodiarou"/>
        </w:rPr>
        <w:footnoteReference w:id="2"/>
      </w:r>
      <w:bookmarkEnd w:id="8"/>
      <w:r>
        <w:t>, ktoré sú odlišné od pravidiel, uvedených v Systéme riadenia EŠIF a v</w:t>
      </w:r>
      <w:r w:rsidR="00FF5830">
        <w:t> </w:t>
      </w:r>
      <w:r>
        <w:t>metodických pokynoch CKO.</w:t>
      </w:r>
    </w:p>
    <w:p w14:paraId="5883543C" w14:textId="7FC7340A" w:rsidR="00536BD4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 xml:space="preserve">Pokiaľ nie je v tomto metodickom pokyne stanovené inak, </w:t>
      </w:r>
      <w:r w:rsidR="007B38E7">
        <w:t>p</w:t>
      </w:r>
      <w:r>
        <w:t xml:space="preserve">oskytovateľ je povinný riadiť </w:t>
      </w:r>
      <w:r w:rsidR="00693B26">
        <w:t xml:space="preserve">sa </w:t>
      </w:r>
      <w:r>
        <w:t xml:space="preserve">ustanoveniami Systému riadenia </w:t>
      </w:r>
      <w:r w:rsidR="009D1B1E">
        <w:t>EŠIF</w:t>
      </w:r>
      <w:r>
        <w:t xml:space="preserve"> a metodickými pokynmi CKO</w:t>
      </w:r>
      <w:r w:rsidRPr="00940748">
        <w:t xml:space="preserve"> </w:t>
      </w:r>
      <w:r>
        <w:t>a aplikovať ich primerane na projekty technickej pomoci, s prihliadnutím na ich osobitný charakter.</w:t>
      </w:r>
    </w:p>
    <w:p w14:paraId="414364C7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Úlohou subjektov, zapojených do implementácie EŠIF</w:t>
      </w:r>
      <w:r>
        <w:rPr>
          <w:rStyle w:val="Odkaznapoznmkupodiarou"/>
        </w:rPr>
        <w:footnoteReference w:id="3"/>
      </w:r>
      <w:r>
        <w:t>, je aplikovať, prípadne podrobnejšie rozpracovať vo svojej riadiacej dokumentácii pravidlá prípravy, schvaľovania a implementácie projektov technickej pomoci, uv</w:t>
      </w:r>
      <w:r w:rsidR="00693B26">
        <w:t>e</w:t>
      </w:r>
      <w:r>
        <w:t>d</w:t>
      </w:r>
      <w:r w:rsidR="00693B26">
        <w:t>e</w:t>
      </w:r>
      <w:r>
        <w:t>né v tomto metodickom pokyne.</w:t>
      </w:r>
    </w:p>
    <w:p w14:paraId="517DFE1C" w14:textId="18246F27" w:rsidR="00BB0887" w:rsidRDefault="00536BD4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lang w:eastAsia="en-GB"/>
        </w:rPr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>
        <w:rPr>
          <w:lang w:eastAsia="en-GB"/>
        </w:rPr>
        <w:t xml:space="preserve">sa postup upravený v tomto metodickom pokyne vzťahuje rovnako na </w:t>
      </w:r>
      <w:r w:rsidRPr="00196D52">
        <w:rPr>
          <w:lang w:eastAsia="en-GB"/>
        </w:rPr>
        <w:t>SO</w:t>
      </w:r>
      <w:r w:rsidR="00856B9C">
        <w:rPr>
          <w:lang w:eastAsia="en-GB"/>
        </w:rPr>
        <w:t>,</w:t>
      </w:r>
      <w:r w:rsidRPr="00196D52">
        <w:rPr>
          <w:lang w:eastAsia="en-GB"/>
        </w:rPr>
        <w:t xml:space="preserve"> v rozsahu danom </w:t>
      </w:r>
      <w:r w:rsidR="00693B26">
        <w:rPr>
          <w:lang w:eastAsia="en-GB"/>
        </w:rPr>
        <w:t>z</w:t>
      </w:r>
      <w:r w:rsidRPr="00196D52">
        <w:rPr>
          <w:lang w:eastAsia="en-GB"/>
        </w:rPr>
        <w:t>mluvou o</w:t>
      </w:r>
      <w:r w:rsidR="00FF5830">
        <w:rPr>
          <w:lang w:eastAsia="en-GB"/>
        </w:rPr>
        <w:t> </w:t>
      </w:r>
      <w:r w:rsidRPr="00196D52">
        <w:rPr>
          <w:lang w:eastAsia="en-GB"/>
        </w:rPr>
        <w:t>vykonávaní časti úloh riadiaceho orgánu sprostredkovateľským orgánom</w:t>
      </w:r>
      <w:r w:rsidR="00FF5830">
        <w:rPr>
          <w:lang w:eastAsia="en-GB"/>
        </w:rPr>
        <w:t>.</w:t>
      </w:r>
    </w:p>
    <w:p w14:paraId="698A4D83" w14:textId="77777777" w:rsidR="00BB0887" w:rsidRDefault="00BB0887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szCs w:val="22"/>
        </w:rPr>
      </w:pPr>
      <w:r w:rsidRPr="00BB0887">
        <w:rPr>
          <w:szCs w:val="22"/>
        </w:rPr>
        <w:t>Skratky a pojmy, používané v tomto metodickom pokyne</w:t>
      </w:r>
      <w:r w:rsidR="00FB1A7A">
        <w:rPr>
          <w:szCs w:val="22"/>
        </w:rPr>
        <w:t>,</w:t>
      </w:r>
      <w:r w:rsidRPr="00BB0887">
        <w:rPr>
          <w:szCs w:val="22"/>
        </w:rPr>
        <w:t xml:space="preserve"> sú zadef</w:t>
      </w:r>
      <w:r>
        <w:rPr>
          <w:szCs w:val="22"/>
        </w:rPr>
        <w:t>inované v Systéme riadenia EŠIF,</w:t>
      </w:r>
      <w:r w:rsidR="00853577">
        <w:rPr>
          <w:szCs w:val="22"/>
        </w:rPr>
        <w:t xml:space="preserve"> </w:t>
      </w:r>
      <w:r>
        <w:rPr>
          <w:szCs w:val="22"/>
        </w:rPr>
        <w:t>s výnimkou pojmov uvedených nižšie:</w:t>
      </w:r>
    </w:p>
    <w:p w14:paraId="79CC9685" w14:textId="5DAD097D" w:rsidR="00BB0887" w:rsidRPr="007F3CE6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</w:pPr>
      <w:r w:rsidRPr="007B08AF">
        <w:rPr>
          <w:b/>
          <w:szCs w:val="22"/>
        </w:rPr>
        <w:t>Prijímateľ TP</w:t>
      </w:r>
      <w:r w:rsidR="002E25F9">
        <w:rPr>
          <w:b/>
          <w:szCs w:val="22"/>
        </w:rPr>
        <w:t xml:space="preserve"> </w:t>
      </w:r>
      <w:r w:rsidR="002E25F9">
        <w:rPr>
          <w:szCs w:val="22"/>
        </w:rPr>
        <w:t>(ďalej aj „prijímateľ“ alebo „prijímateľ TP“)</w:t>
      </w:r>
      <w:r w:rsidRPr="007D15BD">
        <w:rPr>
          <w:szCs w:val="22"/>
        </w:rPr>
        <w:t xml:space="preserve"> </w:t>
      </w:r>
      <w:r w:rsidRPr="00BB0887">
        <w:rPr>
          <w:szCs w:val="22"/>
        </w:rPr>
        <w:t>– prijímateľ realizujúci projekt technickej pomoci. Na účely tohto metodického pokynu sa ako prijímateľ TP označuje aj oprávnený žiadateľ o NFP v rámci vyzvania na projekty technickej pomoci. V prípade, ak je poskytovateľ a prijímateľ v rámci projektu TP tá istá osoba, v tomto metodickom pokyne sa označuje ako prijímateľ TP samostatný útvar, resp. zamestnanci, zabezpečujúci funkciu prijímateľa TP, ktorý je v zmysle organizačného poriadku v pozícii žiadateľa/prijímateľa projektov technickej pomoci.</w:t>
      </w:r>
    </w:p>
    <w:p w14:paraId="38B756CA" w14:textId="7355A598" w:rsidR="00BB0887" w:rsidRPr="00BB0887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  <w:rPr>
          <w:szCs w:val="22"/>
        </w:rPr>
      </w:pPr>
      <w:r w:rsidRPr="007B08AF">
        <w:rPr>
          <w:b/>
          <w:szCs w:val="22"/>
        </w:rPr>
        <w:t xml:space="preserve">Projekt technickej pomoci </w:t>
      </w:r>
      <w:r w:rsidRPr="007F3CE6">
        <w:rPr>
          <w:szCs w:val="22"/>
        </w:rPr>
        <w:t>(</w:t>
      </w:r>
      <w:r w:rsidR="002E25F9">
        <w:rPr>
          <w:szCs w:val="22"/>
        </w:rPr>
        <w:t>ďalej aj „</w:t>
      </w:r>
      <w:r w:rsidRPr="007F3CE6">
        <w:rPr>
          <w:szCs w:val="22"/>
        </w:rPr>
        <w:t>projekt TP</w:t>
      </w:r>
      <w:r w:rsidR="002E25F9">
        <w:rPr>
          <w:szCs w:val="22"/>
        </w:rPr>
        <w:t>“</w:t>
      </w:r>
      <w:r w:rsidRPr="007F3CE6">
        <w:rPr>
          <w:szCs w:val="22"/>
        </w:rPr>
        <w:t>)</w:t>
      </w:r>
      <w:r w:rsidRPr="002E25F9">
        <w:rPr>
          <w:szCs w:val="22"/>
        </w:rPr>
        <w:t xml:space="preserve"> </w:t>
      </w:r>
      <w:r w:rsidRPr="00BB0887">
        <w:rPr>
          <w:szCs w:val="22"/>
        </w:rPr>
        <w:t>– projekt zameraný na podporovanie činností v zmysle článku 59 všeobecného nariadenia. Na účely tohto metodického pokynu sa ako projekt TP označuje aj žiadosť o NFP predložená v rámci vyzvania na</w:t>
      </w:r>
      <w:r w:rsidR="007B08AF">
        <w:rPr>
          <w:szCs w:val="22"/>
        </w:rPr>
        <w:t> </w:t>
      </w:r>
      <w:r w:rsidRPr="00BB0887">
        <w:rPr>
          <w:szCs w:val="22"/>
        </w:rPr>
        <w:t>prípravu a predloženie projektu technickej pomoci. V prípade, ak sa v texte metodického pokynu používa v zmysle všeobecného nariadenia pojem „operácia“, myslí sa tým v zmysle zákona o príspevku z EŠIF pojem „projekt“.</w:t>
      </w:r>
    </w:p>
    <w:p w14:paraId="6C896191" w14:textId="77777777" w:rsidR="00536BD4" w:rsidRDefault="00536BD4" w:rsidP="00B60474">
      <w:pPr>
        <w:pStyle w:val="MPCKO1"/>
      </w:pPr>
      <w:bookmarkStart w:id="9" w:name="_Toc443564773"/>
      <w:bookmarkStart w:id="10" w:name="_Toc528048883"/>
      <w:r>
        <w:t xml:space="preserve">2 </w:t>
      </w:r>
      <w:bookmarkEnd w:id="6"/>
      <w:bookmarkEnd w:id="7"/>
      <w:r>
        <w:t>Príprava a schvaľovanie projektov technickej pomoci</w:t>
      </w:r>
      <w:bookmarkEnd w:id="9"/>
      <w:bookmarkEnd w:id="10"/>
    </w:p>
    <w:p w14:paraId="6D70DDE0" w14:textId="77777777" w:rsidR="00536BD4" w:rsidRDefault="00536BD4" w:rsidP="00F14780">
      <w:pPr>
        <w:pStyle w:val="MPCKO2"/>
        <w:spacing w:after="200"/>
      </w:pPr>
      <w:bookmarkStart w:id="11" w:name="_Toc443564774"/>
      <w:bookmarkStart w:id="12" w:name="_Toc528048884"/>
      <w:r>
        <w:t>2.1 Vyzvanie</w:t>
      </w:r>
      <w:bookmarkEnd w:id="11"/>
      <w:bookmarkEnd w:id="12"/>
    </w:p>
    <w:p w14:paraId="1DFCD14A" w14:textId="299873D4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vyzve budúceho žiadateľa o NFP na prípravu a predloženie projektu technickej pomoci v súlade s </w:t>
      </w:r>
      <w:r w:rsidR="000E0FC8">
        <w:t xml:space="preserve">kapitolou </w:t>
      </w:r>
      <w:r>
        <w:t>3.4.</w:t>
      </w:r>
      <w:r w:rsidR="00C46089">
        <w:t>3</w:t>
      </w:r>
      <w:r>
        <w:t xml:space="preserve"> </w:t>
      </w:r>
      <w:r w:rsidR="00D77E89">
        <w:t xml:space="preserve">Projekty technickej pomoci </w:t>
      </w:r>
      <w:r>
        <w:t xml:space="preserve">Systému riadenia EŠIF a v súlade s § 28 zákona o príspevku z EŠIF. RO </w:t>
      </w:r>
      <w:r w:rsidR="00FC57C8">
        <w:t xml:space="preserve">vyzve </w:t>
      </w:r>
      <w:r>
        <w:t>budúceho žiadateľa zverejnením vyzvania na</w:t>
      </w:r>
      <w:r w:rsidR="001E3FFE">
        <w:t> </w:t>
      </w:r>
      <w:r w:rsidR="00FC57C8">
        <w:t xml:space="preserve">svojom </w:t>
      </w:r>
      <w:r>
        <w:t>webovom sídle alebo písomne. Aj v prípade, k</w:t>
      </w:r>
      <w:r w:rsidR="00693B26">
        <w:t>eď</w:t>
      </w:r>
      <w:r>
        <w:t xml:space="preserve"> je budúci žiadateľ vyzvaný </w:t>
      </w:r>
      <w:r>
        <w:lastRenderedPageBreak/>
        <w:t>písomne, je RO povinný následne bezodkladne zverejniť</w:t>
      </w:r>
      <w:r w:rsidR="00693B26" w:rsidRPr="00693B26">
        <w:t xml:space="preserve"> </w:t>
      </w:r>
      <w:r w:rsidR="00693B26">
        <w:t xml:space="preserve">vyzvanie na </w:t>
      </w:r>
      <w:r w:rsidR="005F6418">
        <w:t xml:space="preserve">svojom </w:t>
      </w:r>
      <w:r w:rsidR="00693B26">
        <w:t>webovom sídle</w:t>
      </w:r>
      <w:r>
        <w:t>.</w:t>
      </w:r>
    </w:p>
    <w:p w14:paraId="06F5C18D" w14:textId="77777777"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 w:rsidRPr="002C241B">
        <w:t>Vyzvanie na projekt technickej pomoci</w:t>
      </w:r>
      <w:r>
        <w:t xml:space="preserve"> môže mať formu: </w:t>
      </w:r>
    </w:p>
    <w:p w14:paraId="1D0F0482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>otvoreného vyzvania;</w:t>
      </w:r>
    </w:p>
    <w:p w14:paraId="642CB13D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 xml:space="preserve">uzavretého vyzvania. </w:t>
      </w:r>
    </w:p>
    <w:p w14:paraId="21984BFA" w14:textId="77777777" w:rsidR="00B50680" w:rsidRDefault="00B50680" w:rsidP="00F2666A">
      <w:pPr>
        <w:pStyle w:val="Odsekzoznamu1"/>
        <w:spacing w:before="120" w:after="120"/>
        <w:ind w:left="426"/>
        <w:contextualSpacing w:val="0"/>
        <w:jc w:val="both"/>
      </w:pPr>
      <w:r>
        <w:t>RO je oprávnený rozhodnúť sa</w:t>
      </w:r>
      <w:r w:rsidR="00856B9C">
        <w:t>,</w:t>
      </w:r>
      <w:r>
        <w:t xml:space="preserve"> akú formu vyzvania využije, pričom ustanovenie kapitoly 3.1 odsek 13 </w:t>
      </w:r>
      <w:r w:rsidR="00856B9C">
        <w:t xml:space="preserve">Systému riadenia EŠIF </w:t>
      </w:r>
      <w:r>
        <w:t>sa neaplikuje.</w:t>
      </w:r>
    </w:p>
    <w:p w14:paraId="6AA76EFD" w14:textId="0ACA6C67" w:rsidR="00536BD4" w:rsidRDefault="00536BD4" w:rsidP="002C73E0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 xml:space="preserve">RO </w:t>
      </w:r>
      <w:r w:rsidR="00FB1A7A">
        <w:t xml:space="preserve">môže </w:t>
      </w:r>
      <w:r>
        <w:t>v</w:t>
      </w:r>
      <w:r w:rsidRPr="00AE5F28">
        <w:t xml:space="preserve">yzvanie </w:t>
      </w:r>
      <w:r w:rsidR="00FB1A7A">
        <w:t xml:space="preserve">vypracovať </w:t>
      </w:r>
      <w:r>
        <w:t>v </w:t>
      </w:r>
      <w:r w:rsidR="00605014">
        <w:t>štruktúre</w:t>
      </w:r>
      <w:r w:rsidR="00D00B99" w:rsidRPr="00D00B99">
        <w:t xml:space="preserve"> </w:t>
      </w:r>
      <w:r w:rsidR="00605014">
        <w:t xml:space="preserve">podľa </w:t>
      </w:r>
      <w:r w:rsidR="00B45FA2">
        <w:t>vzoru CKO č. 7</w:t>
      </w:r>
      <w:r w:rsidR="00561668">
        <w:t xml:space="preserve"> (RO nie je povinný vychádzať z tohto vzoru)</w:t>
      </w:r>
      <w:r w:rsidR="00FB1A7A">
        <w:t>. V</w:t>
      </w:r>
      <w:r w:rsidR="00B45FA2">
        <w:t xml:space="preserve">zhľadom na osobitný charakter oprávnených žiadateľov CKO odporúča stanovovať vo vyzvaní iba nevyhnutné </w:t>
      </w:r>
      <w:r w:rsidR="003E4746">
        <w:t>podmienky poskytnutia príspevku, vyplývajúce zo všeobecne záväzných právnych predpisov</w:t>
      </w:r>
      <w:r w:rsidR="00B16613">
        <w:t>, pričom</w:t>
      </w:r>
      <w:r w:rsidR="00B16613" w:rsidRPr="00B16613">
        <w:t xml:space="preserve"> je potrebné dodržať súlad podľa §</w:t>
      </w:r>
      <w:r w:rsidR="00B16613">
        <w:t xml:space="preserve"> 28 zákona o prí</w:t>
      </w:r>
      <w:r w:rsidR="00B16613" w:rsidRPr="00B16613">
        <w:t>spevku z EŠIF</w:t>
      </w:r>
      <w:r>
        <w:t>.</w:t>
      </w:r>
    </w:p>
    <w:p w14:paraId="3459D074" w14:textId="1FFBCA6B" w:rsidR="00536BD4" w:rsidRDefault="00536BD4" w:rsidP="00F2666A">
      <w:pPr>
        <w:pStyle w:val="Odsekzoznamu1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>V rámci projektov technickej pomoci sa osobitne zdôrazňuje možnosť RO definovať formu preukázania jednotlivých podmienok poskytnutia príspevku s ohľadom na</w:t>
      </w:r>
      <w:r w:rsidR="00FF5830">
        <w:t> </w:t>
      </w:r>
      <w:r>
        <w:t>charakter prijímateľa a projektov a odporúča sa, aby bola minimalizovaná administratívna záťaž na žiadateľa (t.</w:t>
      </w:r>
      <w:r w:rsidR="00546987">
        <w:t xml:space="preserve"> </w:t>
      </w:r>
      <w:r>
        <w:t>j. na overenie budú využité údaje uvedené vo</w:t>
      </w:r>
      <w:r w:rsidR="00FF5830">
        <w:t> </w:t>
      </w:r>
      <w:r>
        <w:t xml:space="preserve">formulári </w:t>
      </w:r>
      <w:r w:rsidR="00A359FC">
        <w:t>žiadosti o NFP</w:t>
      </w:r>
      <w:r>
        <w:t xml:space="preserve">, </w:t>
      </w:r>
      <w:r w:rsidR="00B72424">
        <w:t>v elektronických verejných registroch, v ITMS2014+</w:t>
      </w:r>
      <w:r w:rsidR="00C1404E">
        <w:t xml:space="preserve"> integračnou akciou</w:t>
      </w:r>
      <w:r w:rsidR="00B72424">
        <w:t xml:space="preserve">, </w:t>
      </w:r>
      <w:r>
        <w:t xml:space="preserve">resp. </w:t>
      </w:r>
      <w:r w:rsidR="00FA7364">
        <w:t>v</w:t>
      </w:r>
      <w:r w:rsidR="00B72424">
        <w:t> </w:t>
      </w:r>
      <w:r w:rsidR="00FA7364">
        <w:t>čestnom vyhlásení, ktoré je súčasťou ŽoNFP</w:t>
      </w:r>
      <w:r w:rsidR="00B72424">
        <w:t>,</w:t>
      </w:r>
      <w:r>
        <w:t xml:space="preserve"> bez</w:t>
      </w:r>
      <w:r w:rsidR="00FA7364">
        <w:t> </w:t>
      </w:r>
      <w:r>
        <w:t xml:space="preserve">potreby jeho náhrady ďalším dokumentom a bez potreby definovania osobitných povinných príloh </w:t>
      </w:r>
      <w:r w:rsidR="00FF5830">
        <w:t>žiadosti o</w:t>
      </w:r>
      <w:r w:rsidR="00590F9E">
        <w:t> </w:t>
      </w:r>
      <w:r>
        <w:t>NFP</w:t>
      </w:r>
      <w:r w:rsidR="00590F9E">
        <w:t>.</w:t>
      </w:r>
      <w:r w:rsidR="00590F9E" w:rsidRPr="00590F9E">
        <w:t xml:space="preserve"> </w:t>
      </w:r>
      <w:r w:rsidR="00590F9E" w:rsidRPr="007D15BD">
        <w:t xml:space="preserve">RO </w:t>
      </w:r>
      <w:r w:rsidR="00590F9E">
        <w:t xml:space="preserve">tiež </w:t>
      </w:r>
      <w:r w:rsidR="00590F9E" w:rsidRPr="007D15BD">
        <w:t>ne</w:t>
      </w:r>
      <w:r w:rsidR="00590F9E">
        <w:t>môže</w:t>
      </w:r>
      <w:r w:rsidR="00590F9E" w:rsidRPr="007D15BD">
        <w:t xml:space="preserve"> od žiadateľa vyžadovať samostatné čestné vyhlásenie ako prílohu žiadosti o NFP v prípade, ak je možné obsah takéhoto čestného vyhlásenia včleniť do časti</w:t>
      </w:r>
      <w:r w:rsidR="002B6B5D">
        <w:t xml:space="preserve"> 15</w:t>
      </w:r>
      <w:r w:rsidR="00590F9E" w:rsidRPr="007D15BD">
        <w:t xml:space="preserve"> „Čestné vyhlásenie žiadateľa“ v rámci formuláru žiadosti o</w:t>
      </w:r>
      <w:r w:rsidR="00590F9E">
        <w:t> </w:t>
      </w:r>
      <w:r w:rsidR="00590F9E" w:rsidRPr="007D15BD">
        <w:t>NFP</w:t>
      </w:r>
      <w:r w:rsidR="00590F9E">
        <w:t>,</w:t>
      </w:r>
      <w:r w:rsidR="00590F9E" w:rsidRPr="007D15BD">
        <w:t xml:space="preserve"> vypĺňaného v systéme ITMS2014+</w:t>
      </w:r>
      <w:r>
        <w:t>).</w:t>
      </w:r>
    </w:p>
    <w:p w14:paraId="749EC53C" w14:textId="77777777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V projektoch technickej pomoci môžu byť podporované činnosti (ak sú zadefinované v operačnom programe)</w:t>
      </w:r>
      <w:r w:rsidRPr="002420CF">
        <w:t xml:space="preserve">: príprava, riadenie, monitorovanie, hodnotenie, informovanie a komunikácia, vytváranie sietí, vybavovanie sťažností, kontrola a audit, podpora opatrení zameraných na zníženie administratívneho zaťaženia prijímateľov vrátane systémov elektronickej výmeny údajov, podpora opatrení na posilnenie kapacity </w:t>
      </w:r>
      <w:r>
        <w:t>orgánov Slovenskej republiky</w:t>
      </w:r>
      <w:r w:rsidR="003D6092">
        <w:rPr>
          <w:rStyle w:val="Odkaznapoznmkupodiarou"/>
        </w:rPr>
        <w:footnoteReference w:id="4"/>
      </w:r>
      <w:r>
        <w:t xml:space="preserve"> </w:t>
      </w:r>
      <w:r w:rsidRPr="002420CF">
        <w:t>a prijímateľov na</w:t>
      </w:r>
      <w:r>
        <w:t> </w:t>
      </w:r>
      <w:r w:rsidRPr="002420CF">
        <w:t>správu a využívanie EŠIF, podpora opatrení na</w:t>
      </w:r>
      <w:r>
        <w:t> </w:t>
      </w:r>
      <w:r w:rsidRPr="002420CF">
        <w:t xml:space="preserve">posilnenie kapacity príslušných partnerov v zmysle všeobecného nariadenia a podpora výmeny osvedčených postupov medzi týmito partnermi. </w:t>
      </w:r>
    </w:p>
    <w:p w14:paraId="0A017980" w14:textId="199128FD" w:rsidR="00C70E2E" w:rsidRPr="0013292D" w:rsidRDefault="00C70E2E" w:rsidP="00D57F52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Uvedené činnosti sa môžu týkať predchádzajúcich aj nasledujúcich </w:t>
      </w:r>
      <w:r w:rsidR="000721D6">
        <w:t xml:space="preserve">programových </w:t>
      </w:r>
      <w:r>
        <w:t xml:space="preserve">období. </w:t>
      </w:r>
      <w:r w:rsidRPr="00212A0D">
        <w:t>Riadiaci orgán je oprávnený využiť prostriedky technickej pomoci na ukončovanie programového obdobia 2007 – 2013 (prípadne aj 2004 – 2006) a prípravu nového programového obdobia po roku 2020 v prípade, ak operačný program nevylučuje takéto aktivity (časovo alebo obsahovo).</w:t>
      </w:r>
      <w:r>
        <w:t xml:space="preserve"> Možnosť využitia prostriedkov technickej pomoci v zmysle tohto bodu nie je obmedzená v prípade, ak nie je v operačnom programe formálne uvedená informácia o využití aktivít technickej pomoci na predchádzajúce a</w:t>
      </w:r>
      <w:r w:rsidR="008D5531">
        <w:t> </w:t>
      </w:r>
      <w:r>
        <w:t>nasledujúce</w:t>
      </w:r>
      <w:r w:rsidR="008D5531">
        <w:t xml:space="preserve"> programové</w:t>
      </w:r>
      <w:r>
        <w:t xml:space="preserve"> obdobia. Aktivity na ukončovanie starých, resp. na prípravu nového programového obdobia musia spĺňať podmienky, stanovené v prioritnej osi pokrývajúcej technickú pomoc.</w:t>
      </w:r>
    </w:p>
    <w:p w14:paraId="759EC9C9" w14:textId="77777777" w:rsidR="00536BD4" w:rsidRDefault="00536BD4" w:rsidP="00BF6E56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>V zmysle nariadenia o</w:t>
      </w:r>
      <w:r w:rsidR="000D2FB5">
        <w:t> </w:t>
      </w:r>
      <w:r>
        <w:t>ENRF</w:t>
      </w:r>
      <w:r w:rsidR="000D2FB5">
        <w:t>, okrem vyššie uvedených činností,</w:t>
      </w:r>
      <w:r>
        <w:t xml:space="preserve"> môže byť podporené aj </w:t>
      </w:r>
      <w:r w:rsidRPr="00533C9E">
        <w:t xml:space="preserve">vytváranie vnútroštátnych sietí zameraných na šírenie informácií, budovanie kapacít, </w:t>
      </w:r>
      <w:r w:rsidRPr="00533C9E">
        <w:lastRenderedPageBreak/>
        <w:t>výmen</w:t>
      </w:r>
      <w:r w:rsidR="0098135A">
        <w:t>a</w:t>
      </w:r>
      <w:r w:rsidRPr="00533C9E">
        <w:t xml:space="preserve"> najlepších postupov a podpor</w:t>
      </w:r>
      <w:r w:rsidR="000D2FB5">
        <w:t>a</w:t>
      </w:r>
      <w:r w:rsidRPr="00533C9E">
        <w:t xml:space="preserve"> spolupráce medzi </w:t>
      </w:r>
      <w:r>
        <w:t xml:space="preserve">rybárskymi miestnymi akčnými skupinami </w:t>
      </w:r>
      <w:r w:rsidRPr="00533C9E">
        <w:t>na území členského štátu.</w:t>
      </w:r>
    </w:p>
    <w:p w14:paraId="67B01D40" w14:textId="77777777" w:rsidR="00536BD4" w:rsidRPr="008E286A" w:rsidRDefault="00536BD4" w:rsidP="00A45030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Prijímateľ TP môže predložiť jeden projekt TP (ak to umožňuje vyzvanie) na obidve kategórie regiónov (rozvinutejší, menej rozvinutý) a na všetky oblasti intervencie (121 </w:t>
      </w:r>
      <w:r w:rsidRPr="00A45030">
        <w:t>Príprava, vykonávanie, monitorovanie a inšpekcia; 122 Hodnotenie a štúdie; 123 Informovanie a</w:t>
      </w:r>
      <w:r>
        <w:t> </w:t>
      </w:r>
      <w:r w:rsidRPr="00A45030">
        <w:t>komunikácia</w:t>
      </w:r>
      <w:r>
        <w:t>).</w:t>
      </w:r>
    </w:p>
    <w:p w14:paraId="6A5F1C8E" w14:textId="15C2AC90" w:rsidR="00536BD4" w:rsidRPr="00A2421C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</w:t>
      </w:r>
      <w:r w:rsidR="00FF5830">
        <w:t> </w:t>
      </w:r>
      <w:r>
        <w:t>súťaži</w:t>
      </w:r>
      <w:r w:rsidR="00FF5830">
        <w:t>,</w:t>
      </w:r>
      <w:r>
        <w:t xml:space="preserve"> sa neaplikujú ustanovenia kapitoly 3.1.1.1 Systému riadenia EŠIF a posúdenie charakteru zmeny vyzvania je vždy na individuálnom posúdení RO s ohľadom na dopad navrhovanej zmeny na žiadateľa. </w:t>
      </w:r>
      <w:ins w:id="13" w:author="Autor">
        <w:r w:rsidR="002333D2">
          <w:t>Zmenu a zrušenie vyzvania v čase krízovej situácie RO uskutoční primerane podľa kapitoly 3.1.1.2 Systému riadenia EŠIF.</w:t>
        </w:r>
      </w:ins>
    </w:p>
    <w:p w14:paraId="5DD75A89" w14:textId="77777777" w:rsidR="00536BD4" w:rsidRDefault="00536BD4" w:rsidP="00EA6311">
      <w:pPr>
        <w:pStyle w:val="MPCKO2"/>
        <w:spacing w:after="200"/>
      </w:pPr>
      <w:bookmarkStart w:id="14" w:name="_Toc443564775"/>
      <w:bookmarkStart w:id="15" w:name="_Toc528048885"/>
      <w:r>
        <w:t>2.2 Konflikt záujmov</w:t>
      </w:r>
      <w:bookmarkEnd w:id="14"/>
      <w:bookmarkEnd w:id="15"/>
    </w:p>
    <w:p w14:paraId="29B929A4" w14:textId="77777777" w:rsidR="00536BD4" w:rsidRDefault="00536BD4" w:rsidP="00DC5D44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FB497F">
        <w:t xml:space="preserve">Konflikt záujmov je </w:t>
      </w:r>
      <w:r>
        <w:t>zadefinovaný</w:t>
      </w:r>
      <w:r w:rsidRPr="00FB497F">
        <w:t xml:space="preserve"> v § 46 zákona o príspevku z EŠIF.</w:t>
      </w:r>
    </w:p>
    <w:p w14:paraId="3F7F3353" w14:textId="77777777" w:rsidR="00536BD4" w:rsidRDefault="00536BD4" w:rsidP="0002420F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>
        <w:t xml:space="preserve">V prípade projektov </w:t>
      </w:r>
      <w:r w:rsidR="00D86963">
        <w:t>TP</w:t>
      </w:r>
      <w:r>
        <w:t xml:space="preserve"> môže byť RO a žiadateľ/prijímateľ tá istá osoba; v tomto prípade je nevyhnutné v zmysle </w:t>
      </w:r>
      <w:r w:rsidR="00A51174">
        <w:t xml:space="preserve">ustanovenia § 46 odsek </w:t>
      </w:r>
      <w:r>
        <w:t xml:space="preserve">13 zákona </w:t>
      </w:r>
      <w:r w:rsidR="00A51174">
        <w:t xml:space="preserve">o príspevku z EŠIF </w:t>
      </w:r>
      <w:r w:rsidRPr="00B2609A">
        <w:t>zabezpeč</w:t>
      </w:r>
      <w:r>
        <w:t>iť</w:t>
      </w:r>
      <w:r w:rsidRPr="00B2609A">
        <w:t xml:space="preserve"> oddelenie výkonu funkcií zainteresovaných osôb na strane </w:t>
      </w:r>
      <w:r>
        <w:t xml:space="preserve">RO </w:t>
      </w:r>
      <w:r w:rsidRPr="00B2609A">
        <w:t>v</w:t>
      </w:r>
      <w:r>
        <w:t> </w:t>
      </w:r>
      <w:r w:rsidRPr="00B2609A">
        <w:t>rozsahu</w:t>
      </w:r>
      <w:r>
        <w:t xml:space="preserve"> podieľania sa na:</w:t>
      </w:r>
    </w:p>
    <w:p w14:paraId="0DE0BA37" w14:textId="77777777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príprave vyzvania, </w:t>
      </w:r>
    </w:p>
    <w:p w14:paraId="01549944" w14:textId="16685C30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>konan</w:t>
      </w:r>
      <w:r w:rsidR="000D2FB5">
        <w:t>í</w:t>
      </w:r>
      <w:r w:rsidRPr="00AE5F28">
        <w:t xml:space="preserve"> o žiadosti, </w:t>
      </w:r>
    </w:p>
    <w:p w14:paraId="25886B8B" w14:textId="70DE3BA3" w:rsidR="00536BD4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dohľade nad realizáciou projektu v súlade s rozhodnutím o schválení </w:t>
      </w:r>
      <w:r>
        <w:t xml:space="preserve">žiadosti </w:t>
      </w:r>
      <w:r w:rsidRPr="00AE5F28">
        <w:t>o</w:t>
      </w:r>
      <w:r w:rsidR="00F15714">
        <w:t xml:space="preserve"> poskytnutie </w:t>
      </w:r>
      <w:r w:rsidRPr="00AE5F28">
        <w:t>NFP.</w:t>
      </w:r>
    </w:p>
    <w:p w14:paraId="7D9282EB" w14:textId="18A2D23B" w:rsidR="0049137F" w:rsidRPr="002201AB" w:rsidRDefault="0049137F" w:rsidP="00DC5D44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2201AB">
        <w:t>Dohľad nad realizáciou projektu nepredstavuje výkon tých úkonov v súlade s</w:t>
      </w:r>
      <w:r w:rsidR="00C70E2E">
        <w:t> </w:t>
      </w:r>
      <w:r w:rsidR="00CA69E8">
        <w:t>rozhodnutím</w:t>
      </w:r>
      <w:r w:rsidRPr="002201AB">
        <w:t xml:space="preserve"> o</w:t>
      </w:r>
      <w:r w:rsidR="00CA69E8">
        <w:t> schválení žiadosti o</w:t>
      </w:r>
      <w:r w:rsidR="00F15714">
        <w:t xml:space="preserve"> poskytnutie </w:t>
      </w:r>
      <w:r w:rsidRPr="002201AB">
        <w:t>NFP</w:t>
      </w:r>
      <w:r w:rsidR="00290045">
        <w:rPr>
          <w:rStyle w:val="Odkaznapoznmkupodiarou"/>
        </w:rPr>
        <w:footnoteReference w:id="5"/>
      </w:r>
      <w:r w:rsidR="00290045">
        <w:t>/Zmluvou o poskytnutí NFP</w:t>
      </w:r>
      <w:r w:rsidRPr="002201AB">
        <w:t xml:space="preserve">, ktoré sú výkonom </w:t>
      </w:r>
      <w:r w:rsidR="00CA69E8">
        <w:t>administratívne</w:t>
      </w:r>
      <w:r w:rsidR="00C70E2E">
        <w:t>j</w:t>
      </w:r>
      <w:r w:rsidR="00CA69E8">
        <w:t xml:space="preserve"> finančnej </w:t>
      </w:r>
      <w:r w:rsidRPr="002201AB">
        <w:t>kontroly</w:t>
      </w:r>
      <w:r w:rsidR="00CA69E8">
        <w:t xml:space="preserve"> alebo finančnej kontroly na mieste</w:t>
      </w:r>
      <w:r w:rsidRPr="002201AB">
        <w:t xml:space="preserve"> podľa zákona o finančnej kontrole, </w:t>
      </w:r>
      <w:r w:rsidR="000D2FB5">
        <w:t>keďže</w:t>
      </w:r>
      <w:r w:rsidRPr="002201AB">
        <w:t xml:space="preserve"> v prípade výkonu kontroly sa aplikujú pravidlá o nepredpojatosti upravené v tomto zákone.</w:t>
      </w:r>
    </w:p>
    <w:p w14:paraId="78B56B64" w14:textId="77777777" w:rsidR="00716396" w:rsidRDefault="00716396" w:rsidP="00234151">
      <w:pPr>
        <w:pStyle w:val="Odsekzoznamu1"/>
        <w:ind w:left="0"/>
        <w:jc w:val="both"/>
      </w:pPr>
    </w:p>
    <w:p w14:paraId="62E5C0DB" w14:textId="77777777" w:rsidR="00716396" w:rsidRDefault="0049137F" w:rsidP="00234151">
      <w:pPr>
        <w:pStyle w:val="Odsekzoznamu1"/>
        <w:keepNext/>
        <w:ind w:left="425"/>
        <w:jc w:val="both"/>
      </w:pPr>
      <w:r>
        <w:lastRenderedPageBreak/>
        <w:t>Grafické znázornenie v</w:t>
      </w:r>
      <w:r w:rsidR="00716396">
        <w:t>ariant</w:t>
      </w:r>
      <w:r>
        <w:t>ov</w:t>
      </w:r>
      <w:r w:rsidR="00716396">
        <w:t xml:space="preserve"> oddelenia funkcií zainteresovaných osôb RO:</w:t>
      </w:r>
    </w:p>
    <w:p w14:paraId="23247032" w14:textId="77777777" w:rsidR="007F7EBD" w:rsidRDefault="0059124B" w:rsidP="007F7EB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522936" wp14:editId="2403A827">
                <wp:simplePos x="0" y="0"/>
                <wp:positionH relativeFrom="column">
                  <wp:posOffset>2538095</wp:posOffset>
                </wp:positionH>
                <wp:positionV relativeFrom="paragraph">
                  <wp:posOffset>1529080</wp:posOffset>
                </wp:positionV>
                <wp:extent cx="542925" cy="781050"/>
                <wp:effectExtent l="0" t="0" r="9525" b="0"/>
                <wp:wrapNone/>
                <wp:docPr id="25" name="Násobeni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52EE8D" id="Násobenie 25" o:spid="_x0000_s1026" style="position:absolute;margin-left:199.85pt;margin-top:120.4pt;width:42.75pt;height:61.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IXFxoawIAABw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56A81A" wp14:editId="067BAF50">
                <wp:simplePos x="0" y="0"/>
                <wp:positionH relativeFrom="column">
                  <wp:posOffset>2585720</wp:posOffset>
                </wp:positionH>
                <wp:positionV relativeFrom="paragraph">
                  <wp:posOffset>4034155</wp:posOffset>
                </wp:positionV>
                <wp:extent cx="542925" cy="781050"/>
                <wp:effectExtent l="0" t="0" r="9525" b="0"/>
                <wp:wrapNone/>
                <wp:docPr id="8" name="Násoben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DCA96F" id="Násobenie 8" o:spid="_x0000_s1026" style="position:absolute;margin-left:203.6pt;margin-top:317.65pt;width:42.75pt;height:61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UhagIAABo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013693" wp14:editId="13978D2E">
                <wp:simplePos x="0" y="0"/>
                <wp:positionH relativeFrom="column">
                  <wp:posOffset>2538095</wp:posOffset>
                </wp:positionH>
                <wp:positionV relativeFrom="paragraph">
                  <wp:posOffset>871855</wp:posOffset>
                </wp:positionV>
                <wp:extent cx="542925" cy="781050"/>
                <wp:effectExtent l="0" t="0" r="9525" b="0"/>
                <wp:wrapNone/>
                <wp:docPr id="26" name="Násobeni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57FF6D" id="Násobenie 26" o:spid="_x0000_s1026" style="position:absolute;margin-left:199.85pt;margin-top:68.65pt;width:42.75pt;height:61.5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 w:rsidR="007F7EBD">
        <w:rPr>
          <w:noProof/>
        </w:rPr>
        <w:drawing>
          <wp:inline distT="0" distB="0" distL="0" distR="0" wp14:anchorId="380FE724" wp14:editId="55232A37">
            <wp:extent cx="5486400" cy="3200400"/>
            <wp:effectExtent l="76200" t="0" r="76200" b="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1176D87" wp14:editId="3AD19CF3">
            <wp:extent cx="5486400" cy="3200400"/>
            <wp:effectExtent l="76200" t="0" r="7620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  <w:r w:rsidR="007F7EBD">
        <w:rPr>
          <w:noProof/>
        </w:rPr>
        <w:lastRenderedPageBreak/>
        <w:drawing>
          <wp:inline distT="0" distB="0" distL="0" distR="0" wp14:anchorId="167EE601" wp14:editId="1D4A7208">
            <wp:extent cx="5486400" cy="3200400"/>
            <wp:effectExtent l="76200" t="0" r="7620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C056330" wp14:editId="05BB10D1">
            <wp:extent cx="5486400" cy="3200400"/>
            <wp:effectExtent l="76200" t="57150" r="76200" b="9525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14:paraId="47F0F173" w14:textId="77777777" w:rsidR="00536BD4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 xml:space="preserve">V prípade, ak je RO a žiadateľ/prijímateľ tá istá osoba, RO </w:t>
      </w:r>
      <w:r w:rsidR="00302945">
        <w:t>preukázateľne zabezpečí (napr. formou internej smernice), aby sa zamestnanci prijímateľa projektu TP nepodieľali na príprave vyzvania, konaní o žiadosti a dohľade nad realizáciou projektu</w:t>
      </w:r>
      <w:r w:rsidR="00364443">
        <w:t xml:space="preserve"> (obmedzenie sa týka konkrétnej žiadosti</w:t>
      </w:r>
      <w:r w:rsidR="002F6C1C">
        <w:t xml:space="preserve"> o NFP</w:t>
      </w:r>
      <w:r w:rsidR="00364443">
        <w:t>, pripravovanej zamestnancom prijímateľa TP)</w:t>
      </w:r>
      <w:r w:rsidR="00302945">
        <w:t xml:space="preserve">. </w:t>
      </w:r>
    </w:p>
    <w:p w14:paraId="016BA6F7" w14:textId="77777777" w:rsidR="00536BD4" w:rsidRDefault="00536BD4" w:rsidP="00F2666A">
      <w:pPr>
        <w:pStyle w:val="SRKNorm"/>
        <w:numPr>
          <w:ilvl w:val="0"/>
          <w:numId w:val="0"/>
        </w:numPr>
        <w:spacing w:before="120" w:after="120"/>
        <w:ind w:left="425"/>
        <w:contextualSpacing w:val="0"/>
      </w:pPr>
      <w:r>
        <w:t xml:space="preserve">Spolupráca prijímateľa TP a RO pri príprave projektu </w:t>
      </w:r>
      <w:r w:rsidR="00A51174">
        <w:t xml:space="preserve">TP </w:t>
      </w:r>
      <w:r>
        <w:t xml:space="preserve">uvedená v odseku </w:t>
      </w:r>
      <w:r w:rsidR="00364443">
        <w:t>5</w:t>
      </w:r>
      <w:r>
        <w:t>, ktorá môže mať vplyv na niektoré ustanovenia vyzvania</w:t>
      </w:r>
      <w:r w:rsidR="00364443">
        <w:t>,</w:t>
      </w:r>
      <w:r>
        <w:t xml:space="preserve"> nie je </w:t>
      </w:r>
      <w:r w:rsidR="000D2FB5">
        <w:t xml:space="preserve">dotknutá </w:t>
      </w:r>
      <w:r>
        <w:t>v rozsahu tohto obmedzenia.</w:t>
      </w:r>
    </w:p>
    <w:p w14:paraId="19F11192" w14:textId="77777777" w:rsidR="00536BD4" w:rsidRPr="007C5BEA" w:rsidDel="00364443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 w:rsidDel="00364443">
        <w:t xml:space="preserve">Zamestnanci RO, ktorí sa podieľajú na schvaľovacom procese projektov TP (prípadne externí hodnotitelia) </w:t>
      </w:r>
      <w:r w:rsidRPr="007C5BEA" w:rsidDel="00364443">
        <w:t xml:space="preserve">podpisujú </w:t>
      </w:r>
      <w:r w:rsidR="00E54808">
        <w:t>č</w:t>
      </w:r>
      <w:r w:rsidRPr="007C5BEA" w:rsidDel="00364443">
        <w:t>estné vyhlásenie o nestrannosti, zachovaní dôvernosti informácií a vylúčení konfliktu záujmov</w:t>
      </w:r>
      <w:r w:rsidDel="00364443">
        <w:t>.</w:t>
      </w:r>
    </w:p>
    <w:p w14:paraId="503BDE96" w14:textId="77777777" w:rsidR="00536BD4" w:rsidRPr="00AE5F28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lastRenderedPageBreak/>
        <w:t>RO môže úzko spolupracovať s prijímateľom TP na príprave žiadosti o NFP a poskytovať mu poradenstvo pri realizácii projektu TP.</w:t>
      </w:r>
    </w:p>
    <w:p w14:paraId="23D70FF3" w14:textId="77777777" w:rsidR="00536BD4" w:rsidRDefault="00536BD4" w:rsidP="00EA6311">
      <w:pPr>
        <w:pStyle w:val="MPCKO2"/>
        <w:spacing w:after="200"/>
      </w:pPr>
      <w:bookmarkStart w:id="16" w:name="_Toc443564776"/>
      <w:bookmarkStart w:id="17" w:name="_Toc528048886"/>
      <w:r>
        <w:t>2.3 Predloženie žiadosti o NFP</w:t>
      </w:r>
      <w:bookmarkEnd w:id="16"/>
      <w:bookmarkEnd w:id="17"/>
    </w:p>
    <w:p w14:paraId="0C8BAB35" w14:textId="7F419F67" w:rsidR="00536BD4" w:rsidRPr="007E35CC" w:rsidRDefault="00FF0BD0" w:rsidP="007E35CC">
      <w:pPr>
        <w:pStyle w:val="SRKNorm"/>
        <w:numPr>
          <w:ilvl w:val="0"/>
          <w:numId w:val="12"/>
        </w:numPr>
        <w:spacing w:before="120" w:after="120"/>
        <w:ind w:left="426" w:hanging="426"/>
        <w:contextualSpacing w:val="0"/>
      </w:pPr>
      <w:r>
        <w:t>Prijímateľ TP</w:t>
      </w:r>
      <w:r w:rsidR="00536BD4">
        <w:t xml:space="preserve"> predkladá žiadosť o NFP prostredníctvom verejn</w:t>
      </w:r>
      <w:r w:rsidR="006B76F7">
        <w:t>ej časti</w:t>
      </w:r>
      <w:r w:rsidR="00536BD4">
        <w:t xml:space="preserve"> ITMS2014+, vrátane relevantných príloh, ktorých </w:t>
      </w:r>
      <w:r w:rsidR="00DF6009">
        <w:t xml:space="preserve">povinné predloženie v elektronickej </w:t>
      </w:r>
      <w:r w:rsidR="000D2FB5">
        <w:t>forme</w:t>
      </w:r>
      <w:r w:rsidR="00536BD4">
        <w:t xml:space="preserve"> určí RO vo vyzvaní. Podmienky </w:t>
      </w:r>
      <w:r w:rsidR="000D2FB5">
        <w:t>na</w:t>
      </w:r>
      <w:r w:rsidR="00536BD4">
        <w:t xml:space="preserve"> predloženie písomnej formy žiadosti o NFP a prípadných kópií (ak je to nevyhnutné) určí RO</w:t>
      </w:r>
      <w:r w:rsidR="007D4D87">
        <w:t xml:space="preserve"> vo vyzvaní</w:t>
      </w:r>
      <w:r w:rsidR="00536BD4">
        <w:t>.</w:t>
      </w:r>
    </w:p>
    <w:p w14:paraId="6533C022" w14:textId="77777777" w:rsidR="00536BD4" w:rsidRDefault="00536BD4" w:rsidP="00576F1E">
      <w:pPr>
        <w:pStyle w:val="MPCKO2"/>
        <w:numPr>
          <w:ilvl w:val="1"/>
          <w:numId w:val="14"/>
        </w:numPr>
        <w:spacing w:after="200"/>
      </w:pPr>
      <w:bookmarkStart w:id="18" w:name="_Toc443564777"/>
      <w:bookmarkStart w:id="19" w:name="_Toc528048887"/>
      <w:r>
        <w:t>Schvaľovací proces žiadosti o NFP</w:t>
      </w:r>
      <w:bookmarkEnd w:id="18"/>
      <w:bookmarkEnd w:id="19"/>
    </w:p>
    <w:p w14:paraId="0D5EB4D1" w14:textId="5FDE3AA0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Ustanovenia, uvedené v </w:t>
      </w:r>
      <w:r w:rsidR="000E0FC8">
        <w:t xml:space="preserve">kapitole </w:t>
      </w:r>
      <w:r>
        <w:t>3.2 Systému riadenia EŠIF</w:t>
      </w:r>
      <w:r w:rsidR="002B6B5D">
        <w:t>,</w:t>
      </w:r>
      <w:r>
        <w:t xml:space="preserve"> sa na schvaľovací proces projektov TP uplatňujú v rozsahu uvedenom v tejto kapitol</w:t>
      </w:r>
      <w:r w:rsidR="000D2FB5">
        <w:t>e</w:t>
      </w:r>
      <w:r>
        <w:t xml:space="preserve">. </w:t>
      </w:r>
      <w:r w:rsidR="0041684C">
        <w:t>Skutočnosti, ktoré sú upravené v Systéme riadenia EŠIF a ktorých špeciálna úprava nie je predmetom tejto časti metodického pokynu</w:t>
      </w:r>
      <w:r w:rsidR="002B6B5D">
        <w:t>,</w:t>
      </w:r>
      <w:r w:rsidR="0041684C">
        <w:t xml:space="preserve"> sa na projekty technickej pomoci aplikujú primerane, pričom posúdenie primeranej aplikovateľnosti je na rozhodnutí RO (t.</w:t>
      </w:r>
      <w:r w:rsidR="000D2FB5">
        <w:t xml:space="preserve"> </w:t>
      </w:r>
      <w:r w:rsidR="0041684C">
        <w:t xml:space="preserve">j. RO je oprávnený rozhodnúť o aplikácii jednotlivých ustanovení na projekty technickej pomoci, pričom úpravou, resp. </w:t>
      </w:r>
      <w:r w:rsidR="00853577">
        <w:t xml:space="preserve">neaplikovaním </w:t>
      </w:r>
      <w:r w:rsidR="0041684C">
        <w:t>jednotlivých ustanovení nemôžu byť dotknuté povinnosti vyplývajúce z</w:t>
      </w:r>
      <w:r w:rsidR="00234151">
        <w:t>o</w:t>
      </w:r>
      <w:r w:rsidR="0041684C">
        <w:t> všeobecne záväzných právnych predpisov).</w:t>
      </w:r>
    </w:p>
    <w:p w14:paraId="054B6EF3" w14:textId="77777777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RO</w:t>
      </w:r>
      <w:r w:rsidRPr="007E00F5">
        <w:t xml:space="preserve"> je povinný pri schvaľovacom procese uplatniť kritériá na výber projektov schválené monitorovacím výborom</w:t>
      </w:r>
      <w:r>
        <w:t xml:space="preserve"> a overiť podmienky poskytnutia pomoci. Je v kompetencii RO, či schvaľovanie žiadosti o NFP rozdelí na jednotlivé fázy v zmysle Systému riadenia EŠIF (administratívne overenie, odborné hodnotenie a výber, opravné prostriedky)</w:t>
      </w:r>
      <w:r w:rsidRPr="007E00F5">
        <w:t>.</w:t>
      </w:r>
      <w:r>
        <w:t xml:space="preserve"> </w:t>
      </w:r>
    </w:p>
    <w:p w14:paraId="39EC1C85" w14:textId="6B7BF001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 xml:space="preserve">Postupy hodnotenia projektov TP zadefinuje RO v Príručke pre odborných hodnotiteľov alebo v manuáli procedúr (výlučne v prípade, ak odborné hodnotenie vykonávajú </w:t>
      </w:r>
      <w:r w:rsidR="00FF0BD0">
        <w:t>iba</w:t>
      </w:r>
      <w:r>
        <w:t xml:space="preserve"> zamestnanci, pre ktorých je manuál procedúr záväzný; v takom prípade RO nie je povinný vypracovať Príručku pre odborných hodnotiteľov</w:t>
      </w:r>
      <w:r w:rsidR="00FF0BD0">
        <w:t xml:space="preserve"> </w:t>
      </w:r>
      <w:r w:rsidR="000D2FB5">
        <w:t>na</w:t>
      </w:r>
      <w:r w:rsidR="00FF0BD0">
        <w:t xml:space="preserve"> účely hodnotenia projektov TP</w:t>
      </w:r>
      <w:r>
        <w:t>)</w:t>
      </w:r>
      <w:r w:rsidRPr="00615E2F">
        <w:t xml:space="preserve">. Pred uplatnením kritérií na výber projektov </w:t>
      </w:r>
      <w:r>
        <w:t>RO</w:t>
      </w:r>
      <w:r w:rsidRPr="00615E2F">
        <w:t xml:space="preserve"> zabezpečí, aby boli odbor</w:t>
      </w:r>
      <w:r w:rsidRPr="00227BED">
        <w:t>ní hodnotitelia oboznámení s podmien</w:t>
      </w:r>
      <w:r w:rsidRPr="00227BED">
        <w:softHyphen/>
        <w:t>kami a</w:t>
      </w:r>
      <w:r>
        <w:t> </w:t>
      </w:r>
      <w:r w:rsidRPr="00227BED">
        <w:t>so</w:t>
      </w:r>
      <w:r>
        <w:t> </w:t>
      </w:r>
      <w:r w:rsidRPr="00227BED">
        <w:t xml:space="preserve">spôsobom </w:t>
      </w:r>
      <w:r>
        <w:t>uplatnenia</w:t>
      </w:r>
      <w:r w:rsidR="009D1B1E">
        <w:t xml:space="preserve"> týchto kritérií</w:t>
      </w:r>
      <w:r w:rsidRPr="00227BED">
        <w:t xml:space="preserve">. </w:t>
      </w:r>
    </w:p>
    <w:p w14:paraId="320EF5A8" w14:textId="149229CC" w:rsidR="00170C77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Žiadosť o NFP je hodnotená v totožnom rozsahu minimálne dvomi hodnotiteľmi. Hodnotitelia sú vyberaní zo zoznamu odborných hodnotiteľov</w:t>
      </w:r>
      <w:r w:rsidR="00FF0BD0">
        <w:t>,</w:t>
      </w:r>
      <w:r>
        <w:t xml:space="preserve"> </w:t>
      </w:r>
      <w:r w:rsidR="002B6B5D">
        <w:t xml:space="preserve">vedenom </w:t>
      </w:r>
      <w:r>
        <w:t>RO</w:t>
      </w:r>
      <w:r w:rsidR="002B6B5D">
        <w:t>,</w:t>
      </w:r>
      <w:r>
        <w:t xml:space="preserve"> </w:t>
      </w:r>
      <w:r w:rsidR="00932A84">
        <w:t xml:space="preserve">prostredníctvom </w:t>
      </w:r>
      <w:r w:rsidR="00C474B6">
        <w:t xml:space="preserve">funkcionality </w:t>
      </w:r>
      <w:r w:rsidR="00932A84">
        <w:t>ITMS2014+</w:t>
      </w:r>
      <w:r>
        <w:t>. Odborným</w:t>
      </w:r>
      <w:r w:rsidR="000D5698">
        <w:t>i</w:t>
      </w:r>
      <w:r>
        <w:t xml:space="preserve"> hodnotiteľm</w:t>
      </w:r>
      <w:r w:rsidR="000D5698">
        <w:t>i</w:t>
      </w:r>
      <w:r>
        <w:t xml:space="preserve"> môžu byť </w:t>
      </w:r>
      <w:r w:rsidR="00DF6009">
        <w:t>externí</w:t>
      </w:r>
      <w:r>
        <w:t xml:space="preserve"> odborníci</w:t>
      </w:r>
      <w:r w:rsidR="00E50865">
        <w:t>,</w:t>
      </w:r>
      <w:r>
        <w:t xml:space="preserve"> vybran</w:t>
      </w:r>
      <w:r w:rsidR="00E50865">
        <w:t>í</w:t>
      </w:r>
      <w:r>
        <w:t xml:space="preserve"> na základe splnenia kvalifikačných požiadaviek definovaných RO alebo interní zamestnanci</w:t>
      </w:r>
      <w:r w:rsidR="0025302A">
        <w:rPr>
          <w:rStyle w:val="Odkaznapoznmkupodiarou"/>
        </w:rPr>
        <w:footnoteReference w:id="6"/>
      </w:r>
      <w:r>
        <w:t xml:space="preserve"> so skúsenosťami s</w:t>
      </w:r>
      <w:r w:rsidR="001812B6">
        <w:t> </w:t>
      </w:r>
      <w:r>
        <w:t>implementáciou</w:t>
      </w:r>
      <w:r w:rsidR="001812B6">
        <w:t xml:space="preserve"> (prípravou, hodnotením, riadením, monitorovaním, kontrolou)</w:t>
      </w:r>
      <w:r>
        <w:t xml:space="preserve"> projektov</w:t>
      </w:r>
      <w:r w:rsidR="000D5698">
        <w:t>, financovaných</w:t>
      </w:r>
      <w:r>
        <w:t xml:space="preserve"> z</w:t>
      </w:r>
      <w:r w:rsidR="000D5698">
        <w:t xml:space="preserve"> prostriedkov EÚ </w:t>
      </w:r>
      <w:r w:rsidR="00245A19" w:rsidRPr="00245A19">
        <w:t>a/alebo skúsenos</w:t>
      </w:r>
      <w:r w:rsidR="00B46126">
        <w:t>ťami</w:t>
      </w:r>
      <w:r w:rsidR="00245A19" w:rsidRPr="00245A19">
        <w:t xml:space="preserve"> v danej oblasti</w:t>
      </w:r>
      <w:r w:rsidR="00245A19">
        <w:t>,</w:t>
      </w:r>
      <w:r w:rsidR="00245A19" w:rsidRPr="00245A19">
        <w:t xml:space="preserve"> na ktorú je projekt zameraný</w:t>
      </w:r>
      <w:r w:rsidR="00DB7FC9">
        <w:rPr>
          <w:rStyle w:val="Odkaznapoznmkupodiarou"/>
        </w:rPr>
        <w:footnoteReference w:id="7"/>
      </w:r>
      <w:r>
        <w:t xml:space="preserve"> (overeni</w:t>
      </w:r>
      <w:r w:rsidR="00E54808">
        <w:t>e</w:t>
      </w:r>
      <w:r>
        <w:t xml:space="preserve"> </w:t>
      </w:r>
      <w:r w:rsidR="00E54808">
        <w:t>spôsobilosti</w:t>
      </w:r>
      <w:r>
        <w:t xml:space="preserve"> </w:t>
      </w:r>
      <w:r w:rsidR="00E54808">
        <w:t>na</w:t>
      </w:r>
      <w:r w:rsidR="00932A84">
        <w:t> </w:t>
      </w:r>
      <w:r w:rsidR="00E54808">
        <w:t xml:space="preserve">výkon práce </w:t>
      </w:r>
      <w:r>
        <w:t>odborného hodnotiteľa, ktorý je interným zamestnancom</w:t>
      </w:r>
      <w:r w:rsidR="002B6B5D">
        <w:t>,</w:t>
      </w:r>
      <w:r>
        <w:t xml:space="preserve"> je na</w:t>
      </w:r>
      <w:r w:rsidR="00D86963">
        <w:t> </w:t>
      </w:r>
      <w:r>
        <w:t>rozhodnutí RO, pričom postačujúce je napr., že na</w:t>
      </w:r>
      <w:r w:rsidR="00A359FC">
        <w:t> </w:t>
      </w:r>
      <w:r>
        <w:t>príslušnom útvare pracujú zamestnanci</w:t>
      </w:r>
      <w:r w:rsidR="00E50865">
        <w:t>,</w:t>
      </w:r>
      <w:r>
        <w:t xml:space="preserve"> u ktorých je skúsenosť zrejmá z ich pracovnej náplne a nemusí byť zo</w:t>
      </w:r>
      <w:r w:rsidR="00E50865">
        <w:t> </w:t>
      </w:r>
      <w:r>
        <w:t>strany RO overovaná osobitnou dokumentáciou, napr. životopismi a pod.).</w:t>
      </w:r>
    </w:p>
    <w:p w14:paraId="02F2F19F" w14:textId="77777777" w:rsidR="00536BD4" w:rsidRPr="007F3CE6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 w:rsidRPr="000D2FB5">
        <w:t xml:space="preserve">RO je povinný pri schvaľovacom procese dodržiavať princíp štyroch očí. </w:t>
      </w:r>
    </w:p>
    <w:p w14:paraId="3D2C0E18" w14:textId="2E46A8F8"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>Odborní hodnotitelia vypracujú pre každý projekt TP jeden spoločný hodnotiaci hárok (vzor CKO</w:t>
      </w:r>
      <w:r w:rsidR="002B6B5D">
        <w:rPr>
          <w:rFonts w:eastAsia="Times New Roman"/>
          <w:color w:val="000000"/>
          <w:lang w:eastAsia="en-US"/>
        </w:rPr>
        <w:t xml:space="preserve"> č. 21</w:t>
      </w:r>
      <w:r w:rsidRPr="000D2FB5">
        <w:rPr>
          <w:rFonts w:eastAsia="Times New Roman"/>
          <w:color w:val="000000"/>
          <w:lang w:eastAsia="en-US"/>
        </w:rPr>
        <w:t xml:space="preserve">). </w:t>
      </w:r>
      <w:r w:rsidRPr="000D2FB5">
        <w:t xml:space="preserve">RO </w:t>
      </w:r>
      <w:r w:rsidRPr="000D2FB5">
        <w:rPr>
          <w:rFonts w:eastAsia="Times New Roman"/>
          <w:color w:val="000000"/>
          <w:lang w:eastAsia="en-US"/>
        </w:rPr>
        <w:t xml:space="preserve">zabezpečí zadanie </w:t>
      </w:r>
      <w:r w:rsidR="004679EB">
        <w:rPr>
          <w:rFonts w:eastAsia="Times New Roman"/>
          <w:color w:val="000000"/>
          <w:lang w:eastAsia="en-US"/>
        </w:rPr>
        <w:t xml:space="preserve">a zverejnenie </w:t>
      </w:r>
      <w:r w:rsidR="00116153">
        <w:rPr>
          <w:rFonts w:eastAsia="Times New Roman"/>
          <w:color w:val="000000"/>
          <w:lang w:eastAsia="en-US"/>
        </w:rPr>
        <w:t xml:space="preserve">spoločného </w:t>
      </w:r>
      <w:r w:rsidR="00116153" w:rsidRPr="000D2FB5">
        <w:rPr>
          <w:rFonts w:eastAsia="Times New Roman"/>
          <w:color w:val="000000"/>
          <w:lang w:eastAsia="en-US"/>
        </w:rPr>
        <w:t>hodnotiac</w:t>
      </w:r>
      <w:r w:rsidR="00116153">
        <w:rPr>
          <w:rFonts w:eastAsia="Times New Roman"/>
          <w:color w:val="000000"/>
          <w:lang w:eastAsia="en-US"/>
        </w:rPr>
        <w:t>eho</w:t>
      </w:r>
      <w:r w:rsidR="00116153" w:rsidRPr="000D2FB5">
        <w:rPr>
          <w:rFonts w:eastAsia="Times New Roman"/>
          <w:color w:val="000000"/>
          <w:lang w:eastAsia="en-US"/>
        </w:rPr>
        <w:t xml:space="preserve"> </w:t>
      </w:r>
      <w:r w:rsidRPr="000D2FB5">
        <w:rPr>
          <w:rFonts w:eastAsia="Times New Roman"/>
          <w:color w:val="000000"/>
          <w:lang w:eastAsia="en-US"/>
        </w:rPr>
        <w:t>hárk</w:t>
      </w:r>
      <w:r w:rsidR="00116153">
        <w:rPr>
          <w:rFonts w:eastAsia="Times New Roman"/>
          <w:color w:val="000000"/>
          <w:lang w:eastAsia="en-US"/>
        </w:rPr>
        <w:t>u</w:t>
      </w:r>
      <w:r w:rsidRPr="000D2FB5">
        <w:rPr>
          <w:rFonts w:eastAsia="Times New Roman"/>
          <w:color w:val="000000"/>
          <w:lang w:eastAsia="en-US"/>
        </w:rPr>
        <w:t xml:space="preserve"> </w:t>
      </w:r>
      <w:r w:rsidR="004679EB">
        <w:rPr>
          <w:rFonts w:eastAsia="Times New Roman"/>
          <w:color w:val="000000"/>
          <w:lang w:eastAsia="en-US"/>
        </w:rPr>
        <w:lastRenderedPageBreak/>
        <w:t>prostredníctvom</w:t>
      </w:r>
      <w:r w:rsidR="00006805">
        <w:rPr>
          <w:rFonts w:eastAsia="Times New Roman"/>
          <w:color w:val="000000"/>
          <w:lang w:eastAsia="en-US"/>
        </w:rPr>
        <w:t> </w:t>
      </w:r>
      <w:r w:rsidRPr="000D2FB5">
        <w:rPr>
          <w:rFonts w:eastAsia="Times New Roman"/>
          <w:color w:val="000000"/>
          <w:lang w:eastAsia="en-US"/>
        </w:rPr>
        <w:t>ITMS2014+</w:t>
      </w:r>
      <w:r w:rsidR="00006805">
        <w:rPr>
          <w:rFonts w:eastAsia="Times New Roman"/>
          <w:color w:val="000000"/>
          <w:lang w:eastAsia="en-US"/>
        </w:rPr>
        <w:t xml:space="preserve"> v súlade s kapitolou 3.2.1.2 </w:t>
      </w:r>
      <w:r w:rsidR="00AB668D">
        <w:rPr>
          <w:rFonts w:eastAsia="Times New Roman"/>
          <w:color w:val="000000"/>
          <w:lang w:eastAsia="en-US"/>
        </w:rPr>
        <w:t xml:space="preserve">a 3.2.1.6 </w:t>
      </w:r>
      <w:r w:rsidR="00006805">
        <w:rPr>
          <w:rFonts w:eastAsia="Times New Roman"/>
          <w:color w:val="000000"/>
          <w:lang w:eastAsia="en-US"/>
        </w:rPr>
        <w:t>Systému riadenia EŠIF</w:t>
      </w:r>
      <w:r w:rsidRPr="000D2FB5">
        <w:rPr>
          <w:rFonts w:eastAsia="Times New Roman"/>
          <w:color w:val="000000"/>
          <w:lang w:eastAsia="en-US"/>
        </w:rPr>
        <w:t>.</w:t>
      </w:r>
      <w:r w:rsidR="001812B6" w:rsidRPr="000D2FB5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t>Vzhľadom na</w:t>
      </w:r>
      <w:r w:rsidR="00874F4D" w:rsidRPr="000D2FB5">
        <w:rPr>
          <w:rFonts w:eastAsia="Times New Roman"/>
          <w:color w:val="000000"/>
          <w:lang w:eastAsia="en-US"/>
        </w:rPr>
        <w:t> </w:t>
      </w:r>
      <w:r w:rsidR="00850715" w:rsidRPr="000D2FB5">
        <w:rPr>
          <w:rFonts w:eastAsia="Times New Roman"/>
          <w:color w:val="000000"/>
          <w:lang w:eastAsia="en-US"/>
        </w:rPr>
        <w:t xml:space="preserve">charakter projektov </w:t>
      </w:r>
      <w:r w:rsidR="00B24567">
        <w:rPr>
          <w:rFonts w:eastAsia="Times New Roman"/>
          <w:color w:val="000000"/>
          <w:lang w:eastAsia="en-US"/>
        </w:rPr>
        <w:t xml:space="preserve">TP </w:t>
      </w:r>
      <w:r w:rsidR="001E0B2C" w:rsidRPr="000D2FB5">
        <w:rPr>
          <w:rFonts w:eastAsia="Times New Roman"/>
          <w:color w:val="000000"/>
          <w:lang w:eastAsia="en-US"/>
        </w:rPr>
        <w:t>RO</w:t>
      </w:r>
      <w:r w:rsidR="00850715" w:rsidRPr="000D2FB5">
        <w:rPr>
          <w:rFonts w:eastAsia="Times New Roman"/>
          <w:color w:val="000000"/>
          <w:lang w:eastAsia="en-US"/>
        </w:rPr>
        <w:t xml:space="preserve"> nie je povinný </w:t>
      </w:r>
      <w:r w:rsidR="007B38E7">
        <w:rPr>
          <w:rFonts w:eastAsia="Times New Roman"/>
          <w:color w:val="000000"/>
          <w:lang w:eastAsia="en-US"/>
        </w:rPr>
        <w:t xml:space="preserve">prizývať </w:t>
      </w:r>
      <w:r w:rsidR="00850715" w:rsidRPr="000D2FB5">
        <w:rPr>
          <w:rFonts w:eastAsia="Times New Roman"/>
          <w:color w:val="000000"/>
          <w:lang w:eastAsia="en-US"/>
        </w:rPr>
        <w:t>na výkon odborného hodnotenia zástupcov partnerov podľa kapitoly 3.2.1.2 ods. 3 Systému riadenia EŠIF.</w:t>
      </w:r>
    </w:p>
    <w:p w14:paraId="5E258470" w14:textId="3F5574A2" w:rsidR="007C268F" w:rsidRPr="000D2FB5" w:rsidRDefault="00536BD4" w:rsidP="007C268F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Ak žiadosť o NFP nesplnila podmienky poskytnutia príspevku, RO rozhodne o jej neschválení. Ak žiadosť o NFP splnila podmienky poskytnutia príspevku, RO rozhodne o jej schválení. </w:t>
      </w:r>
      <w:r w:rsidR="007C268F" w:rsidRPr="000D2FB5">
        <w:rPr>
          <w:rFonts w:eastAsia="Times New Roman"/>
          <w:color w:val="000000"/>
          <w:lang w:eastAsia="en-US"/>
        </w:rPr>
        <w:t>V prípadoch, stanovených v § 20 zákona o príspevku z EŠIF, RO rozhodne o zastavení konania.</w:t>
      </w:r>
      <w:ins w:id="20" w:author="Autor">
        <w:r w:rsidR="002333D2">
          <w:rPr>
            <w:rFonts w:eastAsia="Times New Roman"/>
            <w:color w:val="000000"/>
            <w:lang w:eastAsia="en-US"/>
          </w:rPr>
          <w:t xml:space="preserve"> </w:t>
        </w:r>
        <w:r w:rsidR="002333D2">
          <w:rPr>
            <w:rFonts w:eastAsia="Times New Roman"/>
            <w:color w:val="000000"/>
          </w:rPr>
          <w:t>V čase krízovej situácie RO rozhodne o zastavení konania v prípadoch, stanovených v § 57, odsek 8 zákona o príspevku z EŠIF.</w:t>
        </w:r>
      </w:ins>
    </w:p>
    <w:p w14:paraId="6056A5BC" w14:textId="77777777" w:rsidR="00536BD4" w:rsidRPr="007B38E7" w:rsidRDefault="00536BD4" w:rsidP="00FF0BD0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rPr>
          <w:rFonts w:eastAsia="Times New Roman"/>
          <w:color w:val="000000"/>
          <w:lang w:eastAsia="en-US"/>
        </w:rPr>
        <w:t xml:space="preserve">RO </w:t>
      </w:r>
      <w:r w:rsidR="00FF0BD0" w:rsidRPr="007B38E7">
        <w:rPr>
          <w:rFonts w:eastAsia="Times New Roman"/>
          <w:color w:val="000000"/>
          <w:lang w:eastAsia="en-US"/>
        </w:rPr>
        <w:t xml:space="preserve">nie je povinný vypracovať </w:t>
      </w:r>
      <w:r w:rsidRPr="007B38E7">
        <w:rPr>
          <w:rFonts w:eastAsia="Times New Roman"/>
          <w:color w:val="000000"/>
          <w:lang w:eastAsia="en-US"/>
        </w:rPr>
        <w:t>záverečnú správu výzvy.</w:t>
      </w:r>
    </w:p>
    <w:p w14:paraId="77211075" w14:textId="77777777" w:rsidR="00536BD4" w:rsidRPr="007B38E7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t>RO</w:t>
      </w:r>
      <w:r w:rsidRPr="007B38E7">
        <w:rPr>
          <w:rFonts w:eastAsia="Times New Roman"/>
          <w:color w:val="000000"/>
          <w:lang w:eastAsia="en-US"/>
        </w:rPr>
        <w:t xml:space="preserve"> zverejní na svojom webovom sídle informácie o žiadosti o NFP v zmysle § 48 zákona o príspevku z EŠIF</w:t>
      </w:r>
      <w:r w:rsidR="00E50865" w:rsidRPr="007B38E7">
        <w:rPr>
          <w:rFonts w:eastAsia="Times New Roman"/>
          <w:color w:val="000000"/>
          <w:lang w:eastAsia="en-US"/>
        </w:rPr>
        <w:t>.</w:t>
      </w:r>
    </w:p>
    <w:p w14:paraId="4A815FAD" w14:textId="77777777" w:rsidR="003D6092" w:rsidRPr="00234151" w:rsidRDefault="003D6092" w:rsidP="005068D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Vzhľadom na špecifiká programov cezhraničnej spolupráce sa pravidlá, uvedené v tejto kapitole</w:t>
      </w:r>
      <w:r w:rsidR="00DC3D30">
        <w:t>,</w:t>
      </w:r>
      <w:r>
        <w:t xml:space="preserve"> uplatňujú na tieto programy primerane</w:t>
      </w:r>
      <w:r w:rsidR="005068D7">
        <w:t xml:space="preserve"> v rozsahu, v akom sú upravené v riadiacej dokumentácii </w:t>
      </w:r>
      <w:r w:rsidR="007B38E7">
        <w:t>predmetných</w:t>
      </w:r>
      <w:r w:rsidR="005068D7">
        <w:t xml:space="preserve"> programov</w:t>
      </w:r>
      <w:r>
        <w:t>.</w:t>
      </w:r>
    </w:p>
    <w:p w14:paraId="60403D66" w14:textId="77777777" w:rsidR="00536BD4" w:rsidRDefault="00536BD4" w:rsidP="00B60474">
      <w:pPr>
        <w:pStyle w:val="MPCKO1"/>
      </w:pPr>
      <w:bookmarkStart w:id="21" w:name="_Toc443564778"/>
      <w:bookmarkStart w:id="22" w:name="_Toc528048888"/>
      <w:r>
        <w:t>3 Implementácia projektov technickej pomoci</w:t>
      </w:r>
      <w:bookmarkEnd w:id="21"/>
      <w:bookmarkEnd w:id="22"/>
    </w:p>
    <w:p w14:paraId="1B804BD2" w14:textId="77777777" w:rsidR="00536BD4" w:rsidRDefault="00536BD4" w:rsidP="00B60474">
      <w:pPr>
        <w:pStyle w:val="MPCKO2"/>
        <w:spacing w:after="200"/>
      </w:pPr>
      <w:bookmarkStart w:id="23" w:name="_Toc443564779"/>
      <w:bookmarkStart w:id="24" w:name="_Toc528048889"/>
      <w:r>
        <w:t>3.1 Verejné obstarávanie</w:t>
      </w:r>
      <w:bookmarkEnd w:id="23"/>
      <w:bookmarkEnd w:id="24"/>
    </w:p>
    <w:p w14:paraId="23E981FF" w14:textId="2C9235D2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 xml:space="preserve">RO </w:t>
      </w:r>
      <w:r w:rsidR="00F15714">
        <w:t xml:space="preserve">môže </w:t>
      </w:r>
      <w:r>
        <w:t>vykonáva</w:t>
      </w:r>
      <w:r w:rsidR="00F15714">
        <w:t>ť</w:t>
      </w:r>
      <w:r>
        <w:t xml:space="preserve"> kontrolu </w:t>
      </w:r>
      <w:r w:rsidR="00E50865">
        <w:t>verejného obstarávania</w:t>
      </w:r>
      <w:r>
        <w:t xml:space="preserve"> prijímateľa TP v zmysle </w:t>
      </w:r>
      <w:r w:rsidR="000E0FC8">
        <w:t xml:space="preserve">kapitoly </w:t>
      </w:r>
      <w:r>
        <w:t>3.3.7.2.</w:t>
      </w:r>
      <w:r w:rsidR="00932A84">
        <w:t>8</w:t>
      </w:r>
      <w:r>
        <w:t xml:space="preserve"> Systému riadenia EŠIF aj pred </w:t>
      </w:r>
      <w:r w:rsidR="00F44C29">
        <w:t>podpisom zmluvy o</w:t>
      </w:r>
      <w:r w:rsidR="0069077F">
        <w:t xml:space="preserve"> poskytnutí </w:t>
      </w:r>
      <w:r w:rsidR="00F44C29">
        <w:t>NFP</w:t>
      </w:r>
      <w:r w:rsidR="00F15714">
        <w:rPr>
          <w:rStyle w:val="Odkaznapoznmkupodiarou"/>
        </w:rPr>
        <w:footnoteReference w:id="8"/>
      </w:r>
      <w:r>
        <w:t>.</w:t>
      </w:r>
    </w:p>
    <w:p w14:paraId="502CCAC9" w14:textId="77777777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>RO je povinný postupovať pri kontrole VO na projekte TP v súlade s </w:t>
      </w:r>
      <w:r w:rsidR="000E0FC8">
        <w:t xml:space="preserve">kapitolou </w:t>
      </w:r>
      <w:r>
        <w:t xml:space="preserve">3.3.7 Systému riadenia EŠIF. </w:t>
      </w:r>
    </w:p>
    <w:p w14:paraId="616C4EDE" w14:textId="77777777" w:rsidR="00536BD4" w:rsidRDefault="00536BD4" w:rsidP="00B60474">
      <w:pPr>
        <w:pStyle w:val="MPCKO2"/>
        <w:spacing w:after="200"/>
      </w:pPr>
      <w:bookmarkStart w:id="25" w:name="_Toc443564780"/>
      <w:bookmarkStart w:id="26" w:name="_Toc528048890"/>
      <w:r>
        <w:t>3.2 Kontrola projektu</w:t>
      </w:r>
      <w:bookmarkEnd w:id="25"/>
      <w:bookmarkEnd w:id="26"/>
    </w:p>
    <w:p w14:paraId="131A904A" w14:textId="77777777" w:rsidR="00536BD4" w:rsidRDefault="00536BD4" w:rsidP="00552D2B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 xml:space="preserve">Kontrola projektu sa vykonáva najmä v zmysle </w:t>
      </w:r>
      <w:r w:rsidR="000E0FC8">
        <w:t xml:space="preserve">kapitoly </w:t>
      </w:r>
      <w:r>
        <w:t xml:space="preserve">3.3.6 Systému riadenia EŠIF a zákona o finančnej kontrole. RO vykoná </w:t>
      </w:r>
      <w:r w:rsidR="004D4912">
        <w:t xml:space="preserve">finančnú </w:t>
      </w:r>
      <w:r>
        <w:t>kontrolu na mieste minimálne jedenkrát počas realizácie projektu</w:t>
      </w:r>
      <w:r w:rsidR="00DC3D30">
        <w:rPr>
          <w:rStyle w:val="Odkaznapoznmkupodiarou"/>
        </w:rPr>
        <w:footnoteReference w:id="9"/>
      </w:r>
      <w:r>
        <w:t xml:space="preserve"> a vykoná administratívnu</w:t>
      </w:r>
      <w:r w:rsidR="004D4912">
        <w:t xml:space="preserve"> finančnú</w:t>
      </w:r>
      <w:r>
        <w:t xml:space="preserve"> kontrolu každej prijatej žiadosti o</w:t>
      </w:r>
      <w:r w:rsidR="00A359FC">
        <w:t> </w:t>
      </w:r>
      <w:r>
        <w:t>platbu.</w:t>
      </w:r>
    </w:p>
    <w:p w14:paraId="7D1E2119" w14:textId="77777777" w:rsidR="00536BD4" w:rsidRPr="00C36A4F" w:rsidRDefault="00536BD4" w:rsidP="00576F1E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>RO</w:t>
      </w:r>
      <w:r w:rsidRPr="00C36A4F">
        <w:t xml:space="preserve"> </w:t>
      </w:r>
      <w:r>
        <w:t>nie je</w:t>
      </w:r>
      <w:r w:rsidR="00792C30">
        <w:t xml:space="preserve"> </w:t>
      </w:r>
      <w:r>
        <w:t>povinný vykonať</w:t>
      </w:r>
      <w:r w:rsidRPr="00C36A4F">
        <w:t xml:space="preserve"> </w:t>
      </w:r>
      <w:r w:rsidR="004D4912">
        <w:t xml:space="preserve">finančnú </w:t>
      </w:r>
      <w:r w:rsidRPr="00C36A4F">
        <w:t>kontrolu na mieste po ukončení realizácie projektu (po</w:t>
      </w:r>
      <w:r>
        <w:t> </w:t>
      </w:r>
      <w:r w:rsidRPr="00C36A4F">
        <w:t>finančnom ukončení projektu)</w:t>
      </w:r>
      <w:bookmarkStart w:id="27" w:name="_Ref424650904"/>
      <w:r w:rsidR="006516B8">
        <w:t>, pokiaľ projekt TP nepredstavuje investíciu do infraštruktúry</w:t>
      </w:r>
      <w:r>
        <w:rPr>
          <w:rStyle w:val="Odkaznapoznmkupodiarou"/>
        </w:rPr>
        <w:footnoteReference w:id="10"/>
      </w:r>
      <w:bookmarkEnd w:id="27"/>
      <w:r w:rsidRPr="00C36A4F">
        <w:t>.</w:t>
      </w:r>
    </w:p>
    <w:p w14:paraId="07E8C175" w14:textId="77777777" w:rsidR="00536BD4" w:rsidRDefault="008C23A5" w:rsidP="008C23A5">
      <w:pPr>
        <w:pStyle w:val="MPCKO2"/>
        <w:spacing w:after="200"/>
      </w:pPr>
      <w:bookmarkStart w:id="28" w:name="_Toc443564781"/>
      <w:bookmarkStart w:id="29" w:name="_Toc528048891"/>
      <w:r>
        <w:t xml:space="preserve">3.3 </w:t>
      </w:r>
      <w:r w:rsidR="00536BD4">
        <w:t>Monitorovanie</w:t>
      </w:r>
      <w:bookmarkEnd w:id="28"/>
      <w:bookmarkEnd w:id="29"/>
    </w:p>
    <w:p w14:paraId="07526546" w14:textId="0880B375" w:rsid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RO zabezpečí monitorovani</w:t>
      </w:r>
      <w:r w:rsidR="003B08C4">
        <w:t>e</w:t>
      </w:r>
      <w:r>
        <w:t xml:space="preserve"> projektov v rozsahu zodpovedajúcom charakteru projektov technickej pomoci.</w:t>
      </w:r>
      <w:r w:rsidR="002F37A5">
        <w:rPr>
          <w:rStyle w:val="Odkaznapoznmkupodiarou"/>
        </w:rPr>
        <w:footnoteReference w:id="11"/>
      </w:r>
      <w:r>
        <w:t xml:space="preserve"> Možnosti modifikácie ustanovení týkajúcich sa monitorovania projektov technickej pomoci sú uvedené vo vzore CKO </w:t>
      </w:r>
      <w:r w:rsidR="00C16280">
        <w:t xml:space="preserve">č. 28 </w:t>
      </w:r>
      <w:r>
        <w:t xml:space="preserve">Zmluva o poskytnutí </w:t>
      </w:r>
      <w:r>
        <w:lastRenderedPageBreak/>
        <w:t xml:space="preserve">nenávratného finančného príspevku a vzore CKO </w:t>
      </w:r>
      <w:r w:rsidR="00C16280">
        <w:t xml:space="preserve">č. </w:t>
      </w:r>
      <w:r w:rsidR="00D14794">
        <w:t>30</w:t>
      </w:r>
      <w:r w:rsidR="00C16280">
        <w:t xml:space="preserve"> </w:t>
      </w:r>
      <w:r>
        <w:rPr>
          <w:szCs w:val="20"/>
        </w:rPr>
        <w:t>Rozhodnutie o schválení žiadosti o poskytnut</w:t>
      </w:r>
      <w:r w:rsidR="00F15714">
        <w:rPr>
          <w:szCs w:val="20"/>
        </w:rPr>
        <w:t>ie</w:t>
      </w:r>
      <w:r>
        <w:rPr>
          <w:szCs w:val="20"/>
        </w:rPr>
        <w:t xml:space="preserve"> nenávratného finančného príspevku (platí pre prípady, keď poskytovateľ a</w:t>
      </w:r>
      <w:r w:rsidR="00BB1A77">
        <w:rPr>
          <w:szCs w:val="20"/>
        </w:rPr>
        <w:t> </w:t>
      </w:r>
      <w:r>
        <w:rPr>
          <w:szCs w:val="20"/>
        </w:rPr>
        <w:t xml:space="preserve">prijímateľ </w:t>
      </w:r>
      <w:r w:rsidR="009D1B1E">
        <w:rPr>
          <w:szCs w:val="20"/>
        </w:rPr>
        <w:t xml:space="preserve">je </w:t>
      </w:r>
      <w:r>
        <w:rPr>
          <w:szCs w:val="20"/>
        </w:rPr>
        <w:t>tá istá osoba)</w:t>
      </w:r>
      <w:r w:rsidR="00BB1A77">
        <w:rPr>
          <w:szCs w:val="20"/>
        </w:rPr>
        <w:t>.</w:t>
      </w:r>
      <w:r>
        <w:rPr>
          <w:rStyle w:val="Odkaznakomentr"/>
          <w:szCs w:val="16"/>
        </w:rPr>
        <w:t xml:space="preserve"> </w:t>
      </w:r>
    </w:p>
    <w:p w14:paraId="7F03D1A4" w14:textId="31D2A3D6" w:rsidR="00536BD4" w:rsidRP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Na p</w:t>
      </w:r>
      <w:r w:rsidRPr="00377749">
        <w:t xml:space="preserve">rojekty TP sa </w:t>
      </w:r>
      <w:r>
        <w:t xml:space="preserve">nevzťahujú ustanovenia týkajúce sa udržateľnosti projektov v súlade s čl. 71 ods. 3 všeobecného </w:t>
      </w:r>
      <w:r w:rsidR="00BB1A77" w:rsidRPr="001E0B2C">
        <w:t>nariadenia</w:t>
      </w:r>
      <w:bookmarkStart w:id="30" w:name="_Ref428192231"/>
      <w:r w:rsidR="0081092F" w:rsidRPr="001E0B2C">
        <w:rPr>
          <w:rStyle w:val="Odkaznapoznmkupodiarou"/>
        </w:rPr>
        <w:footnoteReference w:id="12"/>
      </w:r>
      <w:bookmarkEnd w:id="30"/>
      <w:r w:rsidR="00BB1A77" w:rsidRPr="001E0B2C">
        <w:t>.</w:t>
      </w:r>
      <w:r w:rsidRPr="001E0B2C">
        <w:t xml:space="preserve"> Prijímateľ</w:t>
      </w:r>
      <w:r>
        <w:t xml:space="preserve"> TP nepredkladá žiadne (ani prvú) následné monitorovacie </w:t>
      </w:r>
      <w:r w:rsidR="00BB1A77">
        <w:t>správy</w:t>
      </w:r>
      <w:r w:rsidR="00FC57C8">
        <w:rPr>
          <w:rStyle w:val="Odkaznapoznmkupodiarou"/>
        </w:rPr>
        <w:footnoteReference w:id="13"/>
      </w:r>
      <w:r w:rsidR="001E0B2C" w:rsidRPr="001E0B2C">
        <w:rPr>
          <w:b/>
          <w:bCs/>
          <w:color w:val="365F91"/>
          <w:spacing w:val="5"/>
          <w:kern w:val="28"/>
        </w:rPr>
        <w:t>.</w:t>
      </w:r>
    </w:p>
    <w:p w14:paraId="508E8F04" w14:textId="77777777" w:rsidR="00536BD4" w:rsidRDefault="00536BD4" w:rsidP="00E50865">
      <w:pPr>
        <w:pStyle w:val="MPCKO1"/>
      </w:pPr>
      <w:bookmarkStart w:id="31" w:name="_Toc443564782"/>
      <w:bookmarkStart w:id="32" w:name="_Toc528048892"/>
      <w:r>
        <w:t>4 Oprávnenosť výdavkov</w:t>
      </w:r>
      <w:bookmarkEnd w:id="31"/>
      <w:bookmarkEnd w:id="32"/>
    </w:p>
    <w:p w14:paraId="081171D6" w14:textId="78E409B4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projektov TP je stanovená vo všeobecnom nariadení, nariadení o EFRR, nariadení o ESF, nariadení o EÚS, nariadení o ENR</w:t>
      </w:r>
      <w:r w:rsidR="00A07FE9">
        <w:t>F</w:t>
      </w:r>
      <w:r>
        <w:t xml:space="preserve">, nariadení </w:t>
      </w:r>
      <w:r w:rsidR="007B38E7">
        <w:t xml:space="preserve">č. </w:t>
      </w:r>
      <w:r w:rsidR="00006805">
        <w:t>2018/1046</w:t>
      </w:r>
      <w:r>
        <w:t>, v z</w:t>
      </w:r>
      <w:r w:rsidRPr="004E50CE">
        <w:t>ákon</w:t>
      </w:r>
      <w:r>
        <w:t>e</w:t>
      </w:r>
      <w:r w:rsidRPr="004E50CE">
        <w:t xml:space="preserve"> o finanč</w:t>
      </w:r>
      <w:r>
        <w:t>nej kontrole, z</w:t>
      </w:r>
      <w:r w:rsidRPr="004E50CE">
        <w:t>ákon</w:t>
      </w:r>
      <w:r>
        <w:t>e</w:t>
      </w:r>
      <w:r w:rsidRPr="004E50CE">
        <w:t xml:space="preserve"> o</w:t>
      </w:r>
      <w:r>
        <w:t> </w:t>
      </w:r>
      <w:r w:rsidRPr="004E50CE">
        <w:t>účtovníctve</w:t>
      </w:r>
      <w:r>
        <w:t>, z</w:t>
      </w:r>
      <w:r w:rsidRPr="004E50CE">
        <w:t>ákon</w:t>
      </w:r>
      <w:r>
        <w:t>e</w:t>
      </w:r>
      <w:r w:rsidRPr="004E50CE">
        <w:t xml:space="preserve"> o rozpočtových pravidlách</w:t>
      </w:r>
      <w:r>
        <w:t xml:space="preserve"> a z</w:t>
      </w:r>
      <w:r w:rsidRPr="004E50CE">
        <w:t>ákone o rozpočtových pravidlách územnej samosprávy</w:t>
      </w:r>
      <w:r>
        <w:t>.</w:t>
      </w:r>
    </w:p>
    <w:p w14:paraId="2048C901" w14:textId="77777777" w:rsidR="00536BD4" w:rsidRPr="00203E97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v rámci programov cieľa Európska územná spolupráca je podrobne špecifikovaná v Delegovanom</w:t>
      </w:r>
      <w:r w:rsidRPr="008B25B5">
        <w:t xml:space="preserve"> </w:t>
      </w:r>
      <w:r>
        <w:t>nariadení</w:t>
      </w:r>
      <w:r w:rsidRPr="008B25B5">
        <w:t xml:space="preserve"> K</w:t>
      </w:r>
      <w:r>
        <w:t>omisie</w:t>
      </w:r>
      <w:r w:rsidRPr="008B25B5">
        <w:t xml:space="preserve"> (EÚ) č. 481/2014 zo 4. marca 2014, ktorým sa dopĺňa nariadenie Európskeho parlamentu a Rady (EÚ) č. 1299/2013, pokiaľ ide o osobitné pravidlá týkajúce sa oprávnenosti výdavkov na programy spolupráce</w:t>
      </w:r>
      <w:r>
        <w:t>.</w:t>
      </w:r>
      <w:r w:rsidR="00D52EB4">
        <w:t xml:space="preserve"> </w:t>
      </w:r>
      <w:r w:rsidR="007B38E7">
        <w:t>Podrob</w:t>
      </w:r>
      <w:r w:rsidR="00D52EB4" w:rsidRPr="00D52EB4">
        <w:t>ný popis oprávnenosti výdavkov je definovaný aj v</w:t>
      </w:r>
      <w:r w:rsidR="00D52EB4">
        <w:t> </w:t>
      </w:r>
      <w:r w:rsidR="00D52EB4" w:rsidRPr="00D52EB4">
        <w:t>spoločných pravidlách oprávnenosti pre daný program</w:t>
      </w:r>
      <w:r w:rsidR="00D52EB4">
        <w:t>.</w:t>
      </w:r>
    </w:p>
    <w:p w14:paraId="2353EFED" w14:textId="77777777" w:rsidR="00536BD4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Na oprávnenosť výdavkov projektov TP sa vzťahujú ustanovenia </w:t>
      </w:r>
      <w:r w:rsidR="000E0FC8">
        <w:t xml:space="preserve">kapitol </w:t>
      </w:r>
      <w:r>
        <w:t>3.5.1, 3.5.2, 3.5.3, 3.5.6, 3.5.7, 3.5.8 a 3.5.9 Systému riadenia EŠIF</w:t>
      </w:r>
      <w:r w:rsidR="00A70690">
        <w:t xml:space="preserve"> a</w:t>
      </w:r>
      <w:r>
        <w:t xml:space="preserve"> ustanovenia metodického pokynu CKO č. 6 </w:t>
      </w:r>
      <w:r w:rsidRPr="004E50CE">
        <w:t>k pravidlám oprávnenosti pre najčastejšie sa vyskytujúce skupiny výdavkov</w:t>
      </w:r>
      <w:r>
        <w:t xml:space="preserve">. </w:t>
      </w:r>
    </w:p>
    <w:p w14:paraId="6628124A" w14:textId="77777777" w:rsidR="00DC74BE" w:rsidRPr="00957475" w:rsidRDefault="00DC74BE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Sídlo subjektu, ktorý realizuje projekt technickej pomoci nemá vplyv na územnú oprávnenosť výdavkov, ktorá sa určuje podľa dopadu implementovaných operácií.</w:t>
      </w:r>
    </w:p>
    <w:p w14:paraId="2A528DC1" w14:textId="0B4B41FA" w:rsidR="00A70690" w:rsidRPr="00DC74BE" w:rsidRDefault="00536BD4" w:rsidP="00F2666A">
      <w:pPr>
        <w:pStyle w:val="Odsekzoznamu"/>
        <w:numPr>
          <w:ilvl w:val="0"/>
          <w:numId w:val="18"/>
        </w:numPr>
        <w:spacing w:before="120" w:after="120"/>
        <w:ind w:left="426" w:hanging="426"/>
        <w:contextualSpacing w:val="0"/>
        <w:jc w:val="both"/>
      </w:pPr>
      <w:r>
        <w:t>Časová oprávnenosť výdavkov je stanovená od 1.</w:t>
      </w:r>
      <w:r w:rsidR="00CB20A7">
        <w:t xml:space="preserve"> </w:t>
      </w:r>
      <w:r>
        <w:t>1.</w:t>
      </w:r>
      <w:r w:rsidR="00CB20A7">
        <w:t xml:space="preserve"> </w:t>
      </w:r>
      <w:r>
        <w:t>2014. Dátum nadobudnutia účinnosti zmluvy o poskytnutí NFP (resp. rozhodnutia o schválení žiadosti o</w:t>
      </w:r>
      <w:r w:rsidR="003B08C4">
        <w:t xml:space="preserve"> poskytnutie </w:t>
      </w:r>
      <w:r>
        <w:t>NFP, ak je RO a prijímateľ tá istá osoba) nemá vplyv na počiatočný dátum oprávnenosti výdavkov, pokiaľ RO nestanoví vo</w:t>
      </w:r>
      <w:r w:rsidR="00BB1A77">
        <w:t> </w:t>
      </w:r>
      <w:r>
        <w:t xml:space="preserve">vyzvaní inak. </w:t>
      </w:r>
    </w:p>
    <w:p w14:paraId="3C14FC08" w14:textId="612EB7B6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Prijímateľ TP je povinný poistiť majetok</w:t>
      </w:r>
      <w:r w:rsidR="00A70690">
        <w:t xml:space="preserve"> nadobudnutý v rámci projektu</w:t>
      </w:r>
      <w:r>
        <w:t xml:space="preserve"> v prípade, ak to RO požaduje. </w:t>
      </w:r>
    </w:p>
    <w:p w14:paraId="0C158D5C" w14:textId="77777777" w:rsidR="00536BD4" w:rsidRPr="00E60766" w:rsidRDefault="00536BD4" w:rsidP="00F2666A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E60766">
        <w:rPr>
          <w:sz w:val="24"/>
          <w:szCs w:val="24"/>
        </w:rPr>
        <w:t>Prijímateľ TP</w:t>
      </w:r>
      <w:r w:rsidR="00564298">
        <w:rPr>
          <w:rStyle w:val="Odkaznapoznmkupodiarou"/>
          <w:sz w:val="24"/>
          <w:szCs w:val="24"/>
        </w:rPr>
        <w:footnoteReference w:id="14"/>
      </w:r>
      <w:r w:rsidRPr="00E60766">
        <w:rPr>
          <w:sz w:val="24"/>
          <w:szCs w:val="24"/>
        </w:rPr>
        <w:t xml:space="preserve"> preukazuje oprávnenosť výdavkov zamestnancov</w:t>
      </w:r>
      <w:r w:rsidR="00874F4D" w:rsidRPr="00234151">
        <w:rPr>
          <w:sz w:val="24"/>
          <w:szCs w:val="24"/>
        </w:rPr>
        <w:t xml:space="preserve"> oprávnených v zmysle projektu TP</w:t>
      </w:r>
      <w:r w:rsidRPr="00E60766">
        <w:rPr>
          <w:sz w:val="24"/>
          <w:szCs w:val="24"/>
        </w:rPr>
        <w:t xml:space="preserve"> Súhrnný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pracovný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výkaz</w:t>
      </w:r>
      <w:r w:rsidR="00DC74BE">
        <w:rPr>
          <w:sz w:val="24"/>
          <w:szCs w:val="24"/>
        </w:rPr>
        <w:t>om, ktorý</w:t>
      </w:r>
      <w:r w:rsidRPr="00E60766">
        <w:rPr>
          <w:sz w:val="24"/>
          <w:szCs w:val="24"/>
        </w:rPr>
        <w:t xml:space="preserve"> obsahuje minimálne nasled</w:t>
      </w:r>
      <w:r w:rsidR="007B38E7">
        <w:rPr>
          <w:sz w:val="24"/>
          <w:szCs w:val="24"/>
        </w:rPr>
        <w:t>ujúce</w:t>
      </w:r>
      <w:r w:rsidRPr="00E60766">
        <w:rPr>
          <w:sz w:val="24"/>
          <w:szCs w:val="24"/>
        </w:rPr>
        <w:t xml:space="preserve"> náležitosti</w:t>
      </w:r>
      <w:r w:rsidRPr="00504474">
        <w:rPr>
          <w:rStyle w:val="Odkaznapoznmkupodiarou"/>
          <w:sz w:val="24"/>
          <w:szCs w:val="24"/>
        </w:rPr>
        <w:footnoteReference w:id="15"/>
      </w:r>
      <w:r w:rsidRPr="00E60766">
        <w:rPr>
          <w:sz w:val="24"/>
          <w:szCs w:val="24"/>
        </w:rPr>
        <w:t>:</w:t>
      </w:r>
    </w:p>
    <w:p w14:paraId="31DCBCB8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lastRenderedPageBreak/>
        <w:t>n</w:t>
      </w:r>
      <w:r w:rsidR="00536BD4" w:rsidRPr="00E60766">
        <w:t>ázov prijímateľa TP</w:t>
      </w:r>
      <w:r>
        <w:t>;</w:t>
      </w:r>
    </w:p>
    <w:p w14:paraId="7C409E74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</w:t>
      </w:r>
      <w:r w:rsidR="009C32A6">
        <w:t>operačného programu</w:t>
      </w:r>
      <w:r w:rsidR="00536BD4" w:rsidRPr="00E60766">
        <w:t>/</w:t>
      </w:r>
      <w:r w:rsidR="009C32A6">
        <w:t>operačných programov</w:t>
      </w:r>
      <w:r>
        <w:t>;</w:t>
      </w:r>
    </w:p>
    <w:p w14:paraId="560BD082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zamestnanca</w:t>
      </w:r>
      <w:r w:rsidR="009C32A6">
        <w:t xml:space="preserve"> v rozsahu titul, meno a</w:t>
      </w:r>
      <w:r>
        <w:t> </w:t>
      </w:r>
      <w:r w:rsidR="009C32A6">
        <w:t>priezvisko</w:t>
      </w:r>
      <w:r>
        <w:t>;</w:t>
      </w:r>
    </w:p>
    <w:p w14:paraId="1E4AFB8C" w14:textId="77777777" w:rsidR="002867E8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o</w:t>
      </w:r>
      <w:r w:rsidR="002867E8">
        <w:t>bdobie (</w:t>
      </w:r>
      <w:r w:rsidR="002867E8" w:rsidRPr="00E60766">
        <w:t>mesiac a rok, v ktorom bola činnosť realizovaná</w:t>
      </w:r>
      <w:r w:rsidR="002867E8">
        <w:t>)</w:t>
      </w:r>
      <w:r>
        <w:t>;</w:t>
      </w:r>
    </w:p>
    <w:p w14:paraId="3DA0E80D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č</w:t>
      </w:r>
      <w:r w:rsidR="002867E8" w:rsidRPr="00E60766">
        <w:t>asov</w:t>
      </w:r>
      <w:r w:rsidR="002867E8">
        <w:t>ý</w:t>
      </w:r>
      <w:r w:rsidR="002867E8" w:rsidRPr="00E60766">
        <w:t xml:space="preserve"> </w:t>
      </w:r>
      <w:r w:rsidR="002867E8">
        <w:t>rozsah – ak je to relevantné</w:t>
      </w:r>
      <w:r w:rsidR="002867E8" w:rsidRPr="00E60766">
        <w:t xml:space="preserve"> </w:t>
      </w:r>
      <w:r w:rsidR="00536BD4" w:rsidRPr="00E60766">
        <w:t xml:space="preserve">(v prípade, ak zamestnanec nevykonával prácu </w:t>
      </w:r>
      <w:r w:rsidR="003E1C07">
        <w:t>v rámci aktivít</w:t>
      </w:r>
      <w:r w:rsidR="003E1C07" w:rsidRPr="00E60766">
        <w:t xml:space="preserve"> </w:t>
      </w:r>
      <w:r w:rsidR="00536BD4" w:rsidRPr="00E60766">
        <w:t>projekt</w:t>
      </w:r>
      <w:r w:rsidR="003E1C07">
        <w:t>u</w:t>
      </w:r>
      <w:r w:rsidR="00536BD4" w:rsidRPr="00E60766">
        <w:t xml:space="preserve"> TP celý mesiac, resp. vykonával prácu na </w:t>
      </w:r>
      <w:r w:rsidR="003E1C07">
        <w:t xml:space="preserve">aktivitách </w:t>
      </w:r>
      <w:r w:rsidR="00536BD4" w:rsidRPr="00E60766">
        <w:t>projekt</w:t>
      </w:r>
      <w:r w:rsidR="003E1C07">
        <w:t>u</w:t>
      </w:r>
      <w:r w:rsidR="00536BD4" w:rsidRPr="00E60766">
        <w:t xml:space="preserve"> iba čiastočne, uvedie sa časový rozsah, resp. pomer práce vykonávanej </w:t>
      </w:r>
      <w:r w:rsidR="003E1C07">
        <w:t>v rámci aktivít</w:t>
      </w:r>
      <w:r w:rsidR="003E1C07" w:rsidRPr="00E60766">
        <w:t> </w:t>
      </w:r>
      <w:r w:rsidR="00536BD4" w:rsidRPr="00E60766">
        <w:t>projekt</w:t>
      </w:r>
      <w:r w:rsidR="003E1C07">
        <w:t>u</w:t>
      </w:r>
      <w:r w:rsidR="00536BD4" w:rsidRPr="00E60766">
        <w:t xml:space="preserve"> TP, napr. vo forme 1.</w:t>
      </w:r>
      <w:r w:rsidR="00CB20A7">
        <w:t xml:space="preserve"> </w:t>
      </w:r>
      <w:r w:rsidR="00536BD4" w:rsidRPr="00E60766">
        <w:t>7. – 15.</w:t>
      </w:r>
      <w:r w:rsidR="00CB20A7">
        <w:t xml:space="preserve"> </w:t>
      </w:r>
      <w:r w:rsidR="00536BD4" w:rsidRPr="00E60766">
        <w:t>7.</w:t>
      </w:r>
      <w:r w:rsidR="00CB20A7">
        <w:t xml:space="preserve"> </w:t>
      </w:r>
      <w:r w:rsidR="00536BD4" w:rsidRPr="00E60766">
        <w:t>2015, resp. 30</w:t>
      </w:r>
      <w:r w:rsidR="00CB20A7">
        <w:t xml:space="preserve"> </w:t>
      </w:r>
      <w:r w:rsidR="00536BD4" w:rsidRPr="00E60766">
        <w:t>% pracovného času)</w:t>
      </w:r>
      <w:r>
        <w:t>;</w:t>
      </w:r>
    </w:p>
    <w:p w14:paraId="60F30B6B" w14:textId="6D6D55E8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 xml:space="preserve">opis činností zamestnanca v rozsahu tabuľky č. 1, časť „Procesy“ Metodického pokynu </w:t>
      </w:r>
      <w:r w:rsidR="00C504EC">
        <w:t>ÚV SR</w:t>
      </w:r>
      <w:r w:rsidR="00C504EC" w:rsidRPr="00E60766">
        <w:t xml:space="preserve"> </w:t>
      </w:r>
      <w:r w:rsidR="00536BD4" w:rsidRPr="00E60766">
        <w:t>č. 22 k</w:t>
      </w:r>
      <w:r w:rsidR="00C504EC">
        <w:t> administratívnym kapacitám EŠIF</w:t>
      </w:r>
      <w:r w:rsidR="00536BD4" w:rsidRPr="00E60766">
        <w:t xml:space="preserve"> </w:t>
      </w:r>
      <w:r w:rsidR="00C504EC">
        <w:t xml:space="preserve">subjektov </w:t>
      </w:r>
      <w:r w:rsidR="00536BD4" w:rsidRPr="00E60766">
        <w:t>zapojených do</w:t>
      </w:r>
      <w:r w:rsidR="00C504EC">
        <w:t xml:space="preserve"> riadenia, </w:t>
      </w:r>
      <w:r w:rsidR="00536BD4" w:rsidRPr="00E60766">
        <w:t>implementácie</w:t>
      </w:r>
      <w:r w:rsidR="00C504EC">
        <w:t>, kontroly a auditu</w:t>
      </w:r>
      <w:r w:rsidR="00536BD4" w:rsidRPr="00E60766">
        <w:t xml:space="preserve"> EŠIF v programovom období 2014 – 2020</w:t>
      </w:r>
      <w:r w:rsidR="007C2FC3">
        <w:t>, ako aj aktivít na ukončovanie starých programových období, resp. na prípravu nového programového obdobia</w:t>
      </w:r>
      <w:r w:rsidR="00536BD4">
        <w:t xml:space="preserve">. V prípade, ak nejde o štandardizovanú pozíciu v zmysle Metodického pokynu </w:t>
      </w:r>
      <w:r w:rsidR="00C504EC">
        <w:t xml:space="preserve">ÚV SR </w:t>
      </w:r>
      <w:r w:rsidR="00536BD4">
        <w:t>č.</w:t>
      </w:r>
      <w:r w:rsidR="00931A59">
        <w:t> </w:t>
      </w:r>
      <w:r w:rsidR="00536BD4">
        <w:t>22, uvedie sa popis v obdobnom rozsahu</w:t>
      </w:r>
      <w:r>
        <w:t>;</w:t>
      </w:r>
    </w:p>
    <w:p w14:paraId="6709F9C3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>odpis štatutárneho orgánu</w:t>
      </w:r>
      <w:r w:rsidR="0025302A" w:rsidRPr="00931A59">
        <w:rPr>
          <w:rStyle w:val="Odkaznapoznmkupodiarou"/>
        </w:rPr>
        <w:footnoteReference w:id="16"/>
      </w:r>
      <w:r w:rsidR="00536BD4" w:rsidRPr="00E60766">
        <w:t>, alebo vedúceho zamestnanca, určeného v manuáli procedúr.</w:t>
      </w:r>
    </w:p>
    <w:p w14:paraId="04BF8B48" w14:textId="77777777" w:rsidR="00536BD4" w:rsidRDefault="00536BD4" w:rsidP="00F2666A">
      <w:pPr>
        <w:spacing w:before="120" w:after="120"/>
        <w:ind w:left="426"/>
        <w:jc w:val="both"/>
        <w:rPr>
          <w:lang w:eastAsia="en-AU"/>
        </w:rPr>
      </w:pPr>
      <w:r w:rsidRPr="00E60766">
        <w:t xml:space="preserve">Pokiaľ </w:t>
      </w:r>
      <w:r>
        <w:t xml:space="preserve">RO </w:t>
      </w:r>
      <w:r w:rsidRPr="00E60766">
        <w:t xml:space="preserve">neurčí inak, prijímateľ TP nedelí </w:t>
      </w:r>
      <w:r w:rsidR="007B38E7">
        <w:t>s</w:t>
      </w:r>
      <w:r w:rsidRPr="00E60766">
        <w:t xml:space="preserve">úhrnný pracovný výkaz podľa kategórie regiónu alebo podľa fondu. </w:t>
      </w:r>
      <w:r w:rsidR="00207F0B">
        <w:rPr>
          <w:lang w:eastAsia="en-AU"/>
        </w:rPr>
        <w:t xml:space="preserve"> </w:t>
      </w:r>
    </w:p>
    <w:p w14:paraId="434EE9AD" w14:textId="16859AFF" w:rsidR="00C70E2E" w:rsidRPr="003F397F" w:rsidRDefault="00C70E2E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</w:pPr>
      <w:r w:rsidRPr="00D57F52">
        <w:rPr>
          <w:sz w:val="24"/>
          <w:szCs w:val="24"/>
        </w:rPr>
        <w:t>V prípade štrukturálnych fondov, ak sa projekty TP týkajú rozvinutejšieho regiónu aj menej rozvinutých regiónov pre cieľ Investovanie do rastu a zamestnanosti, výdavky projektov TP sa využ</w:t>
      </w:r>
      <w:r w:rsidR="00F85C7D" w:rsidRPr="00D57F52">
        <w:rPr>
          <w:sz w:val="24"/>
          <w:szCs w:val="24"/>
        </w:rPr>
        <w:t>i</w:t>
      </w:r>
      <w:r w:rsidRPr="00D57F52">
        <w:rPr>
          <w:sz w:val="24"/>
          <w:szCs w:val="24"/>
        </w:rPr>
        <w:t>jú v rámci prioritnej osi kombinovane pre rôzne kategórie regiónov (ak je tak stanovené v operačnom programe) a prideli</w:t>
      </w:r>
      <w:r w:rsidR="00F85C7D" w:rsidRPr="00D57F52">
        <w:rPr>
          <w:sz w:val="24"/>
          <w:szCs w:val="24"/>
        </w:rPr>
        <w:t>a sa</w:t>
      </w:r>
      <w:r w:rsidRPr="00D57F52">
        <w:rPr>
          <w:sz w:val="24"/>
          <w:szCs w:val="24"/>
        </w:rPr>
        <w:t xml:space="preserve"> na pomernom základe. Pomerný základ vypočíta</w:t>
      </w:r>
      <w:r w:rsidR="009D0F47">
        <w:rPr>
          <w:sz w:val="24"/>
          <w:szCs w:val="24"/>
        </w:rPr>
        <w:t>l</w:t>
      </w:r>
      <w:r w:rsidRPr="00D57F52">
        <w:rPr>
          <w:sz w:val="24"/>
          <w:szCs w:val="24"/>
        </w:rPr>
        <w:t xml:space="preserve"> RO v zmysle článku 119, odseku 4 všeobecného nariadenia ako podiel prostriedkov</w:t>
      </w:r>
      <w:r w:rsidR="00F85C7D" w:rsidRPr="00D57F52">
        <w:rPr>
          <w:sz w:val="24"/>
          <w:szCs w:val="24"/>
        </w:rPr>
        <w:t xml:space="preserve"> pridelených členskému štátu</w:t>
      </w:r>
      <w:r w:rsidRPr="00D57F52">
        <w:rPr>
          <w:sz w:val="24"/>
          <w:szCs w:val="24"/>
        </w:rPr>
        <w:t xml:space="preserve"> v rámci kategórie menej rozvinutých regiónov a rozvinutejšieho regiónu na pridelených štrukturálnych fondoch v rámci cieľa Investovanie do rastu a zamestnanosti.</w:t>
      </w:r>
      <w:r w:rsidR="00B07858">
        <w:rPr>
          <w:rStyle w:val="Odkaznapoznmkupodiarou"/>
          <w:sz w:val="24"/>
          <w:szCs w:val="24"/>
        </w:rPr>
        <w:footnoteReference w:id="17"/>
      </w:r>
    </w:p>
    <w:p w14:paraId="4567653E" w14:textId="797A337F"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 w:rsidRPr="005E4EFA">
        <w:t>V prípade, ak sú op</w:t>
      </w:r>
      <w:r>
        <w:t>erácie</w:t>
      </w:r>
      <w:r w:rsidRPr="005E4EFA">
        <w:t xml:space="preserve"> techni</w:t>
      </w:r>
      <w:r>
        <w:t>c</w:t>
      </w:r>
      <w:r w:rsidRPr="005E4EFA">
        <w:t>kej pomoci financované zo štrukturálnych fondov, ale v</w:t>
      </w:r>
      <w:r>
        <w:t> </w:t>
      </w:r>
      <w:r w:rsidRPr="005E4EFA">
        <w:t xml:space="preserve">rámci príslušného programu sa implementujú operácie financované aj z Kohézneho </w:t>
      </w:r>
      <w:r w:rsidRPr="005E4EFA">
        <w:lastRenderedPageBreak/>
        <w:t>fondu, technická pomoc sa taktiež rozdelí na pomernom základe v zmysle článku 119 odsek 4</w:t>
      </w:r>
      <w:r w:rsidR="0063652C">
        <w:t xml:space="preserve"> všeobecného nariadenia</w:t>
      </w:r>
      <w:r>
        <w:rPr>
          <w:rStyle w:val="Odkaznapoznmkupodiarou"/>
        </w:rPr>
        <w:footnoteReference w:id="18"/>
      </w:r>
      <w:r>
        <w:t xml:space="preserve">. </w:t>
      </w:r>
    </w:p>
    <w:p w14:paraId="2AA3DBBC" w14:textId="601678A2" w:rsidR="00B60FB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 xml:space="preserve">V zmysle článku 119 odsek 4 všeobecného nariadenia sa prostriedky technickej pomoci môžu prideliť na pomernom základe v prípade, ak sa operácie týkajú </w:t>
      </w:r>
      <w:r w:rsidR="00B61F6D">
        <w:t xml:space="preserve">jednej alebo </w:t>
      </w:r>
      <w:r w:rsidR="00361395">
        <w:t xml:space="preserve">aj </w:t>
      </w:r>
      <w:r>
        <w:t xml:space="preserve">viac ako jednej kategórie regiónu. </w:t>
      </w:r>
    </w:p>
    <w:p w14:paraId="6B317776" w14:textId="591ED576" w:rsidR="00F85C7D" w:rsidRDefault="00F85C7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Ak sa operácie technickej pomoci týkajú iba jednej kategórie regiónu, projekty technickej pomoci </w:t>
      </w:r>
      <w:r w:rsidR="00977743">
        <w:t xml:space="preserve">môžu </w:t>
      </w:r>
      <w:r>
        <w:t>byť financované z alokácie tejto konkrétnej kategórie regiónu.</w:t>
      </w:r>
    </w:p>
    <w:p w14:paraId="63C0E499" w14:textId="0C6C6CEC" w:rsidR="00B60FBD" w:rsidRPr="00B60FBD" w:rsidRDefault="00B60FB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B257CC">
        <w:t>Ak sa operácie technickej pomoci týkajú obidvoch kategórií regiónu, finančné prostriedky na projekt TP sú pridelené na pomernom základe. Financovanie na</w:t>
      </w:r>
      <w:r w:rsidR="00D77E89">
        <w:t> </w:t>
      </w:r>
      <w:r w:rsidRPr="00B257CC">
        <w:t>pomernom základe v zmysle článku 8 tejto kapitoly je možné využiť aj v prípadoch, ak sú zo štrukturálnych fondov financované v rámci „</w:t>
      </w:r>
      <w:r w:rsidR="009D1B1E" w:rsidRPr="00B257CC">
        <w:t>t</w:t>
      </w:r>
      <w:r w:rsidR="009D1B1E">
        <w:t>e</w:t>
      </w:r>
      <w:r w:rsidR="009D1B1E" w:rsidRPr="00B257CC">
        <w:t>matických</w:t>
      </w:r>
      <w:r w:rsidRPr="00B257CC">
        <w:t>“ operácií iba výdavky menej rozvinutých regiónov, pričom sú tieto operácie implementované s prispením štátneho rozpočtu aj v rozvinutejšom regióne.</w:t>
      </w:r>
    </w:p>
    <w:p w14:paraId="7A0EAFCC" w14:textId="77777777" w:rsidR="00F85C7D" w:rsidRDefault="00F85C7D" w:rsidP="00F85C7D">
      <w:pPr>
        <w:pStyle w:val="Odsekzoznamu"/>
        <w:spacing w:before="120" w:after="120"/>
        <w:ind w:left="426"/>
        <w:contextualSpacing w:val="0"/>
        <w:jc w:val="both"/>
      </w:pPr>
      <w:r>
        <w:t>V praxi sa posudzujú operácie konkrétneho prijímateľa projektu TP (neposudzujú sa činnosti jednotlivých pracovníkov prijímateľa TP).</w:t>
      </w:r>
    </w:p>
    <w:p w14:paraId="207B2CBB" w14:textId="23624B09" w:rsidR="00536BD4" w:rsidRPr="001E3FFE" w:rsidRDefault="00536BD4" w:rsidP="007F3CE6">
      <w:pPr>
        <w:spacing w:after="120"/>
        <w:jc w:val="both"/>
        <w:rPr>
          <w:i/>
          <w:color w:val="FF0000"/>
        </w:rPr>
      </w:pPr>
    </w:p>
    <w:sectPr w:rsidR="00536BD4" w:rsidRPr="001E3FFE" w:rsidSect="00623659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3E7C9" w14:textId="77777777" w:rsidR="008E03D9" w:rsidRDefault="008E03D9" w:rsidP="00B948E0">
      <w:r>
        <w:separator/>
      </w:r>
    </w:p>
  </w:endnote>
  <w:endnote w:type="continuationSeparator" w:id="0">
    <w:p w14:paraId="3A8411ED" w14:textId="77777777" w:rsidR="008E03D9" w:rsidRDefault="008E03D9" w:rsidP="00B948E0">
      <w:r>
        <w:continuationSeparator/>
      </w:r>
    </w:p>
  </w:endnote>
  <w:endnote w:type="continuationNotice" w:id="1">
    <w:p w14:paraId="474293BA" w14:textId="77777777" w:rsidR="008E03D9" w:rsidRDefault="008E03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1A0E4" w14:textId="77777777" w:rsidR="0048391E" w:rsidRDefault="0048391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C9B2" w14:textId="77777777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3BC80F3" wp14:editId="11ABC25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A6277B" id="Rovná spojnica 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5B6A90AC" w14:textId="49CC8A4B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54A87AE" wp14:editId="1743C10E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06529D">
      <w:rPr>
        <w:noProof/>
      </w:rPr>
      <w:t>1</w:t>
    </w:r>
    <w:r w:rsidRPr="00CF60E2">
      <w:fldChar w:fldCharType="end"/>
    </w:r>
  </w:p>
  <w:p w14:paraId="223CFC9D" w14:textId="77777777" w:rsidR="00082B48" w:rsidRDefault="00082B4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871D0" w14:textId="77777777" w:rsidR="0048391E" w:rsidRDefault="0048391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E65DA" w14:textId="77777777" w:rsidR="008E03D9" w:rsidRDefault="008E03D9" w:rsidP="00B948E0">
      <w:r>
        <w:separator/>
      </w:r>
    </w:p>
  </w:footnote>
  <w:footnote w:type="continuationSeparator" w:id="0">
    <w:p w14:paraId="5B3817CC" w14:textId="77777777" w:rsidR="008E03D9" w:rsidRDefault="008E03D9" w:rsidP="00B948E0">
      <w:r>
        <w:continuationSeparator/>
      </w:r>
    </w:p>
  </w:footnote>
  <w:footnote w:type="continuationNotice" w:id="1">
    <w:p w14:paraId="1DD55ED4" w14:textId="77777777" w:rsidR="008E03D9" w:rsidRDefault="008E03D9"/>
  </w:footnote>
  <w:footnote w:id="2">
    <w:p w14:paraId="306FD315" w14:textId="03BEBC4A" w:rsidR="00082B48" w:rsidRDefault="00082B48" w:rsidP="001E3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Medzi projekty technickej pomoci patria aj všetky projekty podporené z operačného programu Technická pomoc pre programové obdobie 2014 – 2020.</w:t>
      </w:r>
    </w:p>
  </w:footnote>
  <w:footnote w:id="3">
    <w:p w14:paraId="4D019B9A" w14:textId="474A04E6" w:rsidR="00082B48" w:rsidRDefault="00082B48" w:rsidP="004D4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 výnimkou subjektov zapojených do implementácie Európskeho poľnohospodárskeho fondu pre rozvoj vidieka.</w:t>
      </w:r>
    </w:p>
  </w:footnote>
  <w:footnote w:id="4">
    <w:p w14:paraId="51BB4E04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3D6092">
        <w:t xml:space="preserve"> rámci programov cezhr</w:t>
      </w:r>
      <w:r>
        <w:t>a</w:t>
      </w:r>
      <w:r w:rsidRPr="003D6092">
        <w:t xml:space="preserve">ničnej </w:t>
      </w:r>
      <w:r>
        <w:t>s</w:t>
      </w:r>
      <w:r w:rsidRPr="003D6092">
        <w:t xml:space="preserve">polupráce aj </w:t>
      </w:r>
      <w:r>
        <w:t xml:space="preserve">orgánov </w:t>
      </w:r>
      <w:r w:rsidRPr="003D6092">
        <w:t>partnerských kraj</w:t>
      </w:r>
      <w:r>
        <w:t>í</w:t>
      </w:r>
      <w:r w:rsidRPr="003D6092">
        <w:t>n</w:t>
      </w:r>
      <w:r>
        <w:t>,</w:t>
      </w:r>
      <w:r w:rsidRPr="003D6092">
        <w:t xml:space="preserve"> zapojených do </w:t>
      </w:r>
      <w:r>
        <w:t>týchto</w:t>
      </w:r>
      <w:r w:rsidRPr="003D6092">
        <w:t xml:space="preserve"> programov</w:t>
      </w:r>
      <w:r>
        <w:t>.</w:t>
      </w:r>
    </w:p>
  </w:footnote>
  <w:footnote w:id="5">
    <w:p w14:paraId="19ACDEF3" w14:textId="77777777" w:rsidR="00290045" w:rsidRDefault="0029004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0726E">
        <w:t xml:space="preserve">V zmysle §16 ods. 2 </w:t>
      </w:r>
      <w:r w:rsidR="00B0726E" w:rsidRPr="00B0726E">
        <w:t>zákon o príspevku z EŠIF</w:t>
      </w:r>
    </w:p>
  </w:footnote>
  <w:footnote w:id="6">
    <w:p w14:paraId="17F1CE8C" w14:textId="77777777" w:rsidR="0025302A" w:rsidRDefault="0025302A">
      <w:pPr>
        <w:pStyle w:val="Textpoznmkypodiarou"/>
      </w:pPr>
      <w:r>
        <w:rPr>
          <w:rStyle w:val="Odkaznapoznmkupodiarou"/>
        </w:rPr>
        <w:footnoteRef/>
      </w:r>
      <w:r>
        <w:t xml:space="preserve"> Za interných zamestnancov sa považujú všetci zamestnanci organizácie, nielen tí, ktorí plnia </w:t>
      </w:r>
      <w:r w:rsidR="00B4547D">
        <w:t>úlohy RO.</w:t>
      </w:r>
    </w:p>
  </w:footnote>
  <w:footnote w:id="7">
    <w:p w14:paraId="328D822A" w14:textId="77777777" w:rsidR="00DB7FC9" w:rsidRDefault="00DB7FC9" w:rsidP="006A24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projektov technickej pomoci, ktoré sú zamerané na špecifické oblasti</w:t>
      </w:r>
      <w:r w:rsidR="006D26B5">
        <w:t xml:space="preserve"> určené RO </w:t>
      </w:r>
      <w:r>
        <w:t>(napr. vývoj IT) sa odporúča zabezpečiť</w:t>
      </w:r>
      <w:r w:rsidR="007A128F">
        <w:t xml:space="preserve"> </w:t>
      </w:r>
      <w:r>
        <w:t xml:space="preserve">externého odborníka/interného zamestnanca, ktorý disponuje relevantným vzdelaním </w:t>
      </w:r>
      <w:r w:rsidR="006D26B5">
        <w:t xml:space="preserve"> a/alebo praxou </w:t>
      </w:r>
      <w:r>
        <w:t>v danej problematike</w:t>
      </w:r>
      <w:r w:rsidR="007A128F">
        <w:t>, najmä s ohľadom na odborné posúdenie hospodárnosti položiek</w:t>
      </w:r>
      <w:r>
        <w:t>.</w:t>
      </w:r>
    </w:p>
  </w:footnote>
  <w:footnote w:id="8">
    <w:p w14:paraId="34BF16AA" w14:textId="264E4FE4" w:rsidR="00F15714" w:rsidRDefault="00F15714">
      <w:pPr>
        <w:pStyle w:val="Textpoznmkypodiarou"/>
      </w:pPr>
      <w:r>
        <w:rPr>
          <w:rStyle w:val="Odkaznapoznmkupodiarou"/>
        </w:rPr>
        <w:footnoteRef/>
      </w:r>
      <w:r>
        <w:t xml:space="preserve"> V prípade, ak prijímateľ a poskytovateľ je tá istá osoba, pred vydaním rozhodnutia o schválení žiadosti o poskytnutie NFP. </w:t>
      </w:r>
    </w:p>
  </w:footnote>
  <w:footnote w:id="9">
    <w:p w14:paraId="79C74CA9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C3D30">
        <w:t xml:space="preserve">V prípade, ak je prijímateľom </w:t>
      </w:r>
      <w:r w:rsidR="0031219D">
        <w:t>v programoch cezhraničnej spolupráce</w:t>
      </w:r>
      <w:r w:rsidR="0031219D" w:rsidRPr="00DC3D30">
        <w:t xml:space="preserve"> </w:t>
      </w:r>
      <w:r w:rsidRPr="00DC3D30">
        <w:t>zahraničný subjekt, riadiaci orgán postupuje v súlade s článkom 23 nariadenia o</w:t>
      </w:r>
      <w:r>
        <w:t> </w:t>
      </w:r>
      <w:r w:rsidRPr="00DC3D30">
        <w:t>EÚS.</w:t>
      </w:r>
    </w:p>
  </w:footnote>
  <w:footnote w:id="10">
    <w:p w14:paraId="6DD4F391" w14:textId="77777777" w:rsidR="00082B48" w:rsidRDefault="00082B48" w:rsidP="004C180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Pojem infraštruktúra je upravený v Metodickom pokyne CKO č. 6 k pravidlám oprávnenosti pre </w:t>
      </w:r>
      <w:r>
        <w:rPr>
          <w:color w:val="000000"/>
        </w:rPr>
        <w:t>najčastejšie sa vyskytujúce skupiny výdavkov.</w:t>
      </w:r>
    </w:p>
  </w:footnote>
  <w:footnote w:id="11">
    <w:p w14:paraId="4F75FB69" w14:textId="5F1BAED2" w:rsidR="002F37A5" w:rsidRDefault="002F3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F37A5">
        <w:t>Na projekty TP programov podporovaných z ESF sa nevzťahuje povinnosť v zmysle nariadenia o ESF týkajúca sa z</w:t>
      </w:r>
      <w:r>
        <w:t>beru údajov o jednotlivých účas</w:t>
      </w:r>
      <w:r w:rsidRPr="002F37A5">
        <w:t>t</w:t>
      </w:r>
      <w:r>
        <w:t>n</w:t>
      </w:r>
      <w:r w:rsidRPr="002F37A5">
        <w:t>íkoch projektov.</w:t>
      </w:r>
    </w:p>
  </w:footnote>
  <w:footnote w:id="12">
    <w:p w14:paraId="1D90EB67" w14:textId="77777777" w:rsidR="0081092F" w:rsidRDefault="0081092F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3">
    <w:p w14:paraId="5BA38D48" w14:textId="77777777" w:rsidR="00FC57C8" w:rsidRDefault="00FC57C8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4">
    <w:p w14:paraId="2C6FEC35" w14:textId="77777777" w:rsidR="00082B48" w:rsidRDefault="00082B48">
      <w:pPr>
        <w:pStyle w:val="Textpoznmkypodiarou"/>
      </w:pPr>
      <w:r>
        <w:rPr>
          <w:rStyle w:val="Odkaznapoznmkupodiarou"/>
        </w:rPr>
        <w:footnoteRef/>
      </w:r>
      <w:r>
        <w:t xml:space="preserve"> V prípade projektov cezhraničnej spolupráce ide o prijímateľa TP so sídlom v Slovenskej republike.</w:t>
      </w:r>
    </w:p>
  </w:footnote>
  <w:footnote w:id="15">
    <w:p w14:paraId="5CC57A0E" w14:textId="77777777" w:rsidR="00082B48" w:rsidRDefault="00082B48" w:rsidP="004571D9">
      <w:pPr>
        <w:pStyle w:val="Textpoznmkypodiarou"/>
        <w:jc w:val="both"/>
      </w:pPr>
      <w:r w:rsidRPr="004571D9">
        <w:rPr>
          <w:rStyle w:val="Odkaznapoznmkupodiarou"/>
        </w:rPr>
        <w:footnoteRef/>
      </w:r>
      <w:r w:rsidRPr="004571D9">
        <w:rPr>
          <w:rStyle w:val="Odkaznapoznmkupodiarou"/>
        </w:rPr>
        <w:t xml:space="preserve"> </w:t>
      </w:r>
      <w:r w:rsidRPr="004571D9">
        <w:t>Prijímateľ TP musí vedieť zdôvodniť a</w:t>
      </w:r>
      <w:r w:rsidR="00504474">
        <w:t> </w:t>
      </w:r>
      <w:r w:rsidRPr="004571D9">
        <w:t>preukázať</w:t>
      </w:r>
      <w:r w:rsidR="00504474">
        <w:t>,</w:t>
      </w:r>
      <w:r w:rsidRPr="004571D9">
        <w:t xml:space="preserve"> akým spôsobom stanovil mieru uplatňovaných osobných výdavkov (preukázanie dostatočného audit trailu na preukázanie oprávnenosti výdavkov). Pre</w:t>
      </w:r>
      <w:r>
        <w:t> </w:t>
      </w:r>
      <w:r w:rsidRPr="004571D9">
        <w:t>stanovenie miery (%</w:t>
      </w:r>
      <w:r>
        <w:t>)</w:t>
      </w:r>
      <w:r w:rsidRPr="004571D9">
        <w:t xml:space="preserve"> oprávnených osobných výdavkov pre osobu</w:t>
      </w:r>
      <w:r>
        <w:t xml:space="preserve"> v prípade, ak nepracuje výhradne </w:t>
      </w:r>
      <w:r w:rsidR="005F6E4F">
        <w:t>v rámci oprávnených činností</w:t>
      </w:r>
      <w:r>
        <w:t xml:space="preserve"> projekt</w:t>
      </w:r>
      <w:r w:rsidR="005F6E4F">
        <w:t>u</w:t>
      </w:r>
      <w:r>
        <w:t xml:space="preserve"> TP</w:t>
      </w:r>
      <w:r w:rsidR="0063652C">
        <w:t>,</w:t>
      </w:r>
      <w:r w:rsidRPr="004571D9">
        <w:t xml:space="preserve"> je možné použiť napr. nasledovné spôsoby: primeraná evidencia odpracovaného času alebo alokačné kritérium. Alokačné kritérium slúži na</w:t>
      </w:r>
      <w:r>
        <w:t> </w:t>
      </w:r>
      <w:r w:rsidRPr="004571D9">
        <w:t>výpočet miery oprávnených osobných výdavkov v prípade, keď osoba vykonáva činnosti pre viac ako jeden operačný program (toto kritérium musí byť riadne zdôvodnené, aby nevykazovalo znaky „umelého“ vykazovania</w:t>
      </w:r>
      <w:r>
        <w:t xml:space="preserve"> napr. z dôvodu, že zamestnanec vykonáva činnosti počas mesiaca iba v rámci jedného operačného programu, ale jeho mzda je hradená z dvoch operačných programov</w:t>
      </w:r>
      <w:r w:rsidRPr="004571D9">
        <w:t>). Oprávnené osobné výdavky sa určia vypočítaním percentuálneho podielu alokácie každého OP (v rámci ktorého je vykonávaná oprávnená činnosť) na súčte alokácií týchto OP. Oprávnené osobné výdavky sa určia súčtom % podielov alokácií tých OP, pre ktoré osoba v danom mesiaci vykonávala oprávnenú činnosť.</w:t>
      </w:r>
      <w:r>
        <w:t xml:space="preserve"> </w:t>
      </w:r>
    </w:p>
    <w:p w14:paraId="1EE84BE5" w14:textId="77777777" w:rsidR="00082B48" w:rsidRDefault="00082B48" w:rsidP="004571D9">
      <w:pPr>
        <w:pStyle w:val="Textpoznmkypodiarou"/>
        <w:jc w:val="both"/>
      </w:pPr>
      <w:r>
        <w:t>Fiktívny príklad výpočtu podľa alokačného kritéria: Zamestnanec, zabezpečujúci publicitu pre operačný program Výskum a inovácie a pre prioritnú os 1 operačného programu Ľudské zdroje</w:t>
      </w:r>
      <w:r w:rsidR="0063652C">
        <w:t>,</w:t>
      </w:r>
      <w:r>
        <w:t xml:space="preserve"> bude mať hradené mzdové výdavky pomerom, vychádzajúcim z pomeru alokáci</w:t>
      </w:r>
      <w:r w:rsidR="00F85C7D" w:rsidRPr="00FD290A">
        <w:t>e operačného programu Výskum a inovácie/alokácie prioritnej osi 1 operačného programu Ľudské zdroje =</w:t>
      </w:r>
      <w:r>
        <w:t xml:space="preserve"> </w:t>
      </w:r>
      <w:r w:rsidRPr="00234151">
        <w:t xml:space="preserve">3 707 210 258 </w:t>
      </w:r>
      <w:r>
        <w:t xml:space="preserve">€ / </w:t>
      </w:r>
      <w:r w:rsidRPr="00234151">
        <w:t xml:space="preserve">549 085 418 € </w:t>
      </w:r>
      <w:r>
        <w:t>=</w:t>
      </w:r>
      <w:r w:rsidRPr="00234151">
        <w:t xml:space="preserve"> </w:t>
      </w:r>
      <w:r>
        <w:t>87 % / 13 %.</w:t>
      </w:r>
    </w:p>
  </w:footnote>
  <w:footnote w:id="16">
    <w:p w14:paraId="50B45DBE" w14:textId="7DAAD739" w:rsidR="0025302A" w:rsidRDefault="0025302A" w:rsidP="00D57F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="003B3F93">
        <w:t> prípade pracovného výkazu štatutárneho orgánu prijímateľa TP podpisuje pracovný výkaz orgán, ktorý ho vymenoval alebo zvoli</w:t>
      </w:r>
      <w:r w:rsidR="0063652C">
        <w:t>l</w:t>
      </w:r>
      <w:r w:rsidR="003B3F93">
        <w:t xml:space="preserve"> v zmysle § 4 zákona o výkone prác vo verejnom záujme.</w:t>
      </w:r>
    </w:p>
  </w:footnote>
  <w:footnote w:id="17">
    <w:p w14:paraId="4017C76B" w14:textId="5F5C4276" w:rsidR="00B07858" w:rsidRPr="007F3CE6" w:rsidRDefault="00B07858" w:rsidP="007F3CE6">
      <w:pPr>
        <w:pStyle w:val="SRKNorm"/>
        <w:numPr>
          <w:ilvl w:val="0"/>
          <w:numId w:val="0"/>
        </w:numPr>
        <w:spacing w:before="120" w:after="120"/>
        <w:contextualSpacing w:val="0"/>
        <w:rPr>
          <w:sz w:val="20"/>
          <w:szCs w:val="20"/>
        </w:rPr>
      </w:pPr>
      <w:r w:rsidRPr="007F3CE6">
        <w:rPr>
          <w:rStyle w:val="Odkaznapoznmkupodiarou"/>
          <w:sz w:val="20"/>
          <w:szCs w:val="20"/>
        </w:rPr>
        <w:footnoteRef/>
      </w:r>
      <w:r>
        <w:rPr>
          <w:sz w:val="20"/>
          <w:szCs w:val="20"/>
        </w:rPr>
        <w:t xml:space="preserve">V uvedenom prípade použije RO na </w:t>
      </w:r>
      <w:r w:rsidRPr="007F3CE6">
        <w:rPr>
          <w:sz w:val="20"/>
          <w:szCs w:val="20"/>
        </w:rPr>
        <w:t>výpočet nasledujúce sumy:</w:t>
      </w:r>
    </w:p>
    <w:p w14:paraId="6B4A18BA" w14:textId="77777777" w:rsidR="00B07858" w:rsidRPr="007F3CE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sz w:val="20"/>
          <w:szCs w:val="20"/>
        </w:rPr>
      </w:pPr>
      <w:r w:rsidRPr="007F3CE6">
        <w:rPr>
          <w:sz w:val="20"/>
          <w:szCs w:val="20"/>
        </w:rPr>
        <w:t xml:space="preserve">štrukturálne fondy, pridelené v rámci cieľa Investovanie do rastu a zamestnanosti: 9 527 890 462,- € </w:t>
      </w:r>
    </w:p>
    <w:p w14:paraId="14A39501" w14:textId="77777777" w:rsidR="00B07858" w:rsidRPr="007F3CE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sz w:val="20"/>
          <w:szCs w:val="20"/>
        </w:rPr>
      </w:pPr>
      <w:r w:rsidRPr="007F3CE6">
        <w:rPr>
          <w:sz w:val="20"/>
          <w:szCs w:val="20"/>
        </w:rPr>
        <w:t>prostriedky, pridelené v rámci cieľa Investovanie do rastu a zamestnanosti pre menej rozvinuté regióny: 9 199 151 642,- €</w:t>
      </w:r>
    </w:p>
    <w:p w14:paraId="6297FD89" w14:textId="77777777" w:rsidR="00B07858" w:rsidRPr="007F3CE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sz w:val="20"/>
          <w:szCs w:val="20"/>
        </w:rPr>
      </w:pPr>
      <w:r w:rsidRPr="007F3CE6">
        <w:rPr>
          <w:sz w:val="20"/>
          <w:szCs w:val="20"/>
        </w:rPr>
        <w:t>prostriedky, pridelené v rámci cieľa Investovanie do rastu a zamestnanosti pre rozvinutejší región: 328 738 820,- €.</w:t>
      </w:r>
    </w:p>
    <w:p w14:paraId="70A7FC37" w14:textId="143B527B" w:rsidR="00B07858" w:rsidRDefault="00B07858">
      <w:pPr>
        <w:pStyle w:val="Textpoznmkypodiarou"/>
      </w:pPr>
    </w:p>
  </w:footnote>
  <w:footnote w:id="18">
    <w:p w14:paraId="327D1BCA" w14:textId="77777777" w:rsidR="00F85C7D" w:rsidRDefault="00F85C7D" w:rsidP="00F85C7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EEB2" w14:textId="77777777" w:rsidR="0048391E" w:rsidRDefault="0048391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DF17" w14:textId="7A3AD6A9" w:rsidR="00DC5D44" w:rsidRPr="00CF60E2" w:rsidRDefault="00DC5D44" w:rsidP="00DC5D44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A77DC89" wp14:editId="535448A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FC1B7C4" id="Rovná spojnica 3" o:spid="_x0000_s1026" style="position:absolute;flip:y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043E2C82" w14:textId="517DF9A1" w:rsidR="00DC5D44" w:rsidRPr="00347FAD" w:rsidRDefault="006A24E9" w:rsidP="004E16C5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r>
          <w:rPr>
            <w:szCs w:val="20"/>
          </w:rPr>
          <w:t>31.10.2018</w:t>
        </w:r>
      </w:p>
    </w:sdtContent>
  </w:sdt>
  <w:p w14:paraId="603E1EB6" w14:textId="77777777" w:rsidR="00082B48" w:rsidRDefault="00082B48" w:rsidP="00F20B4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82B9E" w14:textId="77777777" w:rsidR="0048391E" w:rsidRDefault="0048391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CEAB3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CAEA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CC3679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616B4"/>
    <w:multiLevelType w:val="hybridMultilevel"/>
    <w:tmpl w:val="182218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E33C4"/>
    <w:multiLevelType w:val="hybridMultilevel"/>
    <w:tmpl w:val="E9CE19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8253E"/>
    <w:multiLevelType w:val="hybridMultilevel"/>
    <w:tmpl w:val="07AE1768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cs="Times New Roman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60290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082E80"/>
    <w:multiLevelType w:val="hybridMultilevel"/>
    <w:tmpl w:val="59D6D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60E99"/>
    <w:multiLevelType w:val="hybridMultilevel"/>
    <w:tmpl w:val="92986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B85042"/>
    <w:multiLevelType w:val="hybridMultilevel"/>
    <w:tmpl w:val="F1E6BC28"/>
    <w:lvl w:ilvl="0" w:tplc="799854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0D8C"/>
    <w:multiLevelType w:val="multilevel"/>
    <w:tmpl w:val="BEA68F2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A1F321C"/>
    <w:multiLevelType w:val="hybridMultilevel"/>
    <w:tmpl w:val="47585DE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315B2485"/>
    <w:multiLevelType w:val="multilevel"/>
    <w:tmpl w:val="8EC0C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312CBD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8E753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D77314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E93049"/>
    <w:multiLevelType w:val="hybridMultilevel"/>
    <w:tmpl w:val="95125C7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266E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EF5D49"/>
    <w:multiLevelType w:val="hybridMultilevel"/>
    <w:tmpl w:val="2E9A33C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3824D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BD33B5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F638B0"/>
    <w:multiLevelType w:val="hybridMultilevel"/>
    <w:tmpl w:val="32F66F2C"/>
    <w:lvl w:ilvl="0" w:tplc="5C4E8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5E3BC8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D652E6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87B16EF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9D1A70"/>
    <w:multiLevelType w:val="hybridMultilevel"/>
    <w:tmpl w:val="01B27D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435FDE"/>
    <w:multiLevelType w:val="hybridMultilevel"/>
    <w:tmpl w:val="15247CD8"/>
    <w:lvl w:ilvl="0" w:tplc="CC463E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049AE"/>
    <w:multiLevelType w:val="multilevel"/>
    <w:tmpl w:val="92BA83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F375B2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342F44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7" w15:restartNumberingAfterBreak="0">
    <w:nsid w:val="7642115B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6EE4A27"/>
    <w:multiLevelType w:val="hybridMultilevel"/>
    <w:tmpl w:val="ADB6C230"/>
    <w:lvl w:ilvl="0" w:tplc="4972EAC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7E4971"/>
    <w:multiLevelType w:val="hybridMultilevel"/>
    <w:tmpl w:val="10B2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1" w15:restartNumberingAfterBreak="0">
    <w:nsid w:val="7CFE798F"/>
    <w:multiLevelType w:val="hybridMultilevel"/>
    <w:tmpl w:val="DB8AD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4"/>
  </w:num>
  <w:num w:numId="4">
    <w:abstractNumId w:val="31"/>
  </w:num>
  <w:num w:numId="5">
    <w:abstractNumId w:val="4"/>
  </w:num>
  <w:num w:numId="6">
    <w:abstractNumId w:val="35"/>
  </w:num>
  <w:num w:numId="7">
    <w:abstractNumId w:val="26"/>
  </w:num>
  <w:num w:numId="8">
    <w:abstractNumId w:val="9"/>
  </w:num>
  <w:num w:numId="9">
    <w:abstractNumId w:val="37"/>
  </w:num>
  <w:num w:numId="10">
    <w:abstractNumId w:val="2"/>
  </w:num>
  <w:num w:numId="11">
    <w:abstractNumId w:val="36"/>
  </w:num>
  <w:num w:numId="12">
    <w:abstractNumId w:val="29"/>
  </w:num>
  <w:num w:numId="13">
    <w:abstractNumId w:val="25"/>
  </w:num>
  <w:num w:numId="14">
    <w:abstractNumId w:val="12"/>
  </w:num>
  <w:num w:numId="15">
    <w:abstractNumId w:val="23"/>
  </w:num>
  <w:num w:numId="16">
    <w:abstractNumId w:val="24"/>
  </w:num>
  <w:num w:numId="17">
    <w:abstractNumId w:val="17"/>
  </w:num>
  <w:num w:numId="18">
    <w:abstractNumId w:val="18"/>
  </w:num>
  <w:num w:numId="19">
    <w:abstractNumId w:val="21"/>
  </w:num>
  <w:num w:numId="20">
    <w:abstractNumId w:val="6"/>
  </w:num>
  <w:num w:numId="21">
    <w:abstractNumId w:val="5"/>
  </w:num>
  <w:num w:numId="22">
    <w:abstractNumId w:val="10"/>
  </w:num>
  <w:num w:numId="23">
    <w:abstractNumId w:val="0"/>
  </w:num>
  <w:num w:numId="24">
    <w:abstractNumId w:val="38"/>
  </w:num>
  <w:num w:numId="25">
    <w:abstractNumId w:val="3"/>
  </w:num>
  <w:num w:numId="26">
    <w:abstractNumId w:val="22"/>
  </w:num>
  <w:num w:numId="27">
    <w:abstractNumId w:val="16"/>
  </w:num>
  <w:num w:numId="28">
    <w:abstractNumId w:val="27"/>
  </w:num>
  <w:num w:numId="29">
    <w:abstractNumId w:val="8"/>
  </w:num>
  <w:num w:numId="30">
    <w:abstractNumId w:val="41"/>
  </w:num>
  <w:num w:numId="31">
    <w:abstractNumId w:val="39"/>
  </w:num>
  <w:num w:numId="32">
    <w:abstractNumId w:val="4"/>
  </w:num>
  <w:num w:numId="33">
    <w:abstractNumId w:val="19"/>
  </w:num>
  <w:num w:numId="34">
    <w:abstractNumId w:val="31"/>
  </w:num>
  <w:num w:numId="35">
    <w:abstractNumId w:val="31"/>
  </w:num>
  <w:num w:numId="36">
    <w:abstractNumId w:val="31"/>
  </w:num>
  <w:num w:numId="37">
    <w:abstractNumId w:val="13"/>
  </w:num>
  <w:num w:numId="38">
    <w:abstractNumId w:val="31"/>
  </w:num>
  <w:num w:numId="39">
    <w:abstractNumId w:val="30"/>
  </w:num>
  <w:num w:numId="40">
    <w:abstractNumId w:val="28"/>
  </w:num>
  <w:num w:numId="41">
    <w:abstractNumId w:val="7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31"/>
  </w:num>
  <w:num w:numId="45">
    <w:abstractNumId w:val="31"/>
  </w:num>
  <w:num w:numId="46">
    <w:abstractNumId w:val="31"/>
  </w:num>
  <w:num w:numId="47">
    <w:abstractNumId w:val="40"/>
  </w:num>
  <w:num w:numId="48">
    <w:abstractNumId w:val="31"/>
  </w:num>
  <w:num w:numId="49">
    <w:abstractNumId w:val="31"/>
  </w:num>
  <w:num w:numId="50">
    <w:abstractNumId w:val="31"/>
  </w:num>
  <w:num w:numId="51">
    <w:abstractNumId w:val="11"/>
  </w:num>
  <w:num w:numId="52">
    <w:abstractNumId w:val="31"/>
  </w:num>
  <w:num w:numId="53">
    <w:abstractNumId w:val="31"/>
  </w:num>
  <w:num w:numId="54">
    <w:abstractNumId w:val="31"/>
  </w:num>
  <w:num w:numId="55">
    <w:abstractNumId w:val="15"/>
  </w:num>
  <w:num w:numId="56">
    <w:abstractNumId w:val="31"/>
  </w:num>
  <w:num w:numId="57">
    <w:abstractNumId w:val="31"/>
  </w:num>
  <w:num w:numId="58">
    <w:abstractNumId w:val="33"/>
  </w:num>
  <w:num w:numId="59">
    <w:abstractNumId w:val="31"/>
  </w:num>
  <w:num w:numId="60">
    <w:abstractNumId w:val="31"/>
  </w:num>
  <w:num w:numId="61">
    <w:abstractNumId w:val="31"/>
  </w:num>
  <w:num w:numId="62">
    <w:abstractNumId w:val="20"/>
  </w:num>
  <w:num w:numId="63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4A00"/>
    <w:rsid w:val="00006805"/>
    <w:rsid w:val="00013D3C"/>
    <w:rsid w:val="00014646"/>
    <w:rsid w:val="00016C16"/>
    <w:rsid w:val="000241CD"/>
    <w:rsid w:val="0002420F"/>
    <w:rsid w:val="0003129F"/>
    <w:rsid w:val="00037AB0"/>
    <w:rsid w:val="00050728"/>
    <w:rsid w:val="0006529D"/>
    <w:rsid w:val="00066955"/>
    <w:rsid w:val="00071088"/>
    <w:rsid w:val="000721D6"/>
    <w:rsid w:val="00073402"/>
    <w:rsid w:val="00077419"/>
    <w:rsid w:val="00082B48"/>
    <w:rsid w:val="000927BD"/>
    <w:rsid w:val="00092B11"/>
    <w:rsid w:val="0009469E"/>
    <w:rsid w:val="000B24D4"/>
    <w:rsid w:val="000B51E2"/>
    <w:rsid w:val="000C1201"/>
    <w:rsid w:val="000D298C"/>
    <w:rsid w:val="000D2FB5"/>
    <w:rsid w:val="000D5358"/>
    <w:rsid w:val="000D5698"/>
    <w:rsid w:val="000D6B86"/>
    <w:rsid w:val="000E0FC8"/>
    <w:rsid w:val="000E2368"/>
    <w:rsid w:val="000E2AA4"/>
    <w:rsid w:val="000E2F8B"/>
    <w:rsid w:val="0010760E"/>
    <w:rsid w:val="00112316"/>
    <w:rsid w:val="00116153"/>
    <w:rsid w:val="00116F61"/>
    <w:rsid w:val="00123024"/>
    <w:rsid w:val="00127AED"/>
    <w:rsid w:val="001312A6"/>
    <w:rsid w:val="00131C08"/>
    <w:rsid w:val="00133A39"/>
    <w:rsid w:val="00135ADD"/>
    <w:rsid w:val="0013675C"/>
    <w:rsid w:val="00142FD9"/>
    <w:rsid w:val="0014641E"/>
    <w:rsid w:val="0015071B"/>
    <w:rsid w:val="0015233E"/>
    <w:rsid w:val="0015405C"/>
    <w:rsid w:val="00167489"/>
    <w:rsid w:val="00170C77"/>
    <w:rsid w:val="00171AA8"/>
    <w:rsid w:val="00173917"/>
    <w:rsid w:val="001812B6"/>
    <w:rsid w:val="0018602B"/>
    <w:rsid w:val="001873B5"/>
    <w:rsid w:val="00192F6A"/>
    <w:rsid w:val="00196D52"/>
    <w:rsid w:val="001A2C3A"/>
    <w:rsid w:val="001A3A8B"/>
    <w:rsid w:val="001B0044"/>
    <w:rsid w:val="001B12DC"/>
    <w:rsid w:val="001B15E0"/>
    <w:rsid w:val="001B2171"/>
    <w:rsid w:val="001B27DA"/>
    <w:rsid w:val="001B62C9"/>
    <w:rsid w:val="001B6E9F"/>
    <w:rsid w:val="001B7315"/>
    <w:rsid w:val="001B7C75"/>
    <w:rsid w:val="001C513F"/>
    <w:rsid w:val="001D4B25"/>
    <w:rsid w:val="001E0B2C"/>
    <w:rsid w:val="001E1A19"/>
    <w:rsid w:val="001E2A00"/>
    <w:rsid w:val="001E3FFE"/>
    <w:rsid w:val="001E6D0F"/>
    <w:rsid w:val="001F0193"/>
    <w:rsid w:val="001F4DAC"/>
    <w:rsid w:val="001F5498"/>
    <w:rsid w:val="001F5790"/>
    <w:rsid w:val="00200FE7"/>
    <w:rsid w:val="002033FB"/>
    <w:rsid w:val="00203E97"/>
    <w:rsid w:val="00207F0B"/>
    <w:rsid w:val="0021245F"/>
    <w:rsid w:val="002201AB"/>
    <w:rsid w:val="00220301"/>
    <w:rsid w:val="0022129B"/>
    <w:rsid w:val="00222A7E"/>
    <w:rsid w:val="00222EED"/>
    <w:rsid w:val="002259C4"/>
    <w:rsid w:val="00225A05"/>
    <w:rsid w:val="002266A9"/>
    <w:rsid w:val="002272C8"/>
    <w:rsid w:val="00227BED"/>
    <w:rsid w:val="002333D2"/>
    <w:rsid w:val="00234151"/>
    <w:rsid w:val="00235A80"/>
    <w:rsid w:val="002420CF"/>
    <w:rsid w:val="00244BA9"/>
    <w:rsid w:val="00245A19"/>
    <w:rsid w:val="00246970"/>
    <w:rsid w:val="00250AA8"/>
    <w:rsid w:val="0025302A"/>
    <w:rsid w:val="00256687"/>
    <w:rsid w:val="00265918"/>
    <w:rsid w:val="002660E3"/>
    <w:rsid w:val="00274479"/>
    <w:rsid w:val="00275504"/>
    <w:rsid w:val="002854F7"/>
    <w:rsid w:val="002867E8"/>
    <w:rsid w:val="00290045"/>
    <w:rsid w:val="00290B82"/>
    <w:rsid w:val="00293748"/>
    <w:rsid w:val="002A0D55"/>
    <w:rsid w:val="002A1E17"/>
    <w:rsid w:val="002A3941"/>
    <w:rsid w:val="002B330A"/>
    <w:rsid w:val="002B483C"/>
    <w:rsid w:val="002B6B5D"/>
    <w:rsid w:val="002B6D01"/>
    <w:rsid w:val="002C12A8"/>
    <w:rsid w:val="002C241B"/>
    <w:rsid w:val="002C73E0"/>
    <w:rsid w:val="002D65BD"/>
    <w:rsid w:val="002E25F9"/>
    <w:rsid w:val="002E2A5E"/>
    <w:rsid w:val="002E611C"/>
    <w:rsid w:val="002E7F32"/>
    <w:rsid w:val="002E7F66"/>
    <w:rsid w:val="002F37A5"/>
    <w:rsid w:val="002F5CF6"/>
    <w:rsid w:val="002F6C1C"/>
    <w:rsid w:val="003019D9"/>
    <w:rsid w:val="00302945"/>
    <w:rsid w:val="00305817"/>
    <w:rsid w:val="00306A04"/>
    <w:rsid w:val="0031219D"/>
    <w:rsid w:val="00313EA8"/>
    <w:rsid w:val="0032281B"/>
    <w:rsid w:val="00327049"/>
    <w:rsid w:val="003335D4"/>
    <w:rsid w:val="00336613"/>
    <w:rsid w:val="00346938"/>
    <w:rsid w:val="00346A32"/>
    <w:rsid w:val="00347FAD"/>
    <w:rsid w:val="003515D0"/>
    <w:rsid w:val="0035246F"/>
    <w:rsid w:val="0035440E"/>
    <w:rsid w:val="003547A5"/>
    <w:rsid w:val="0035555C"/>
    <w:rsid w:val="003571C2"/>
    <w:rsid w:val="00361395"/>
    <w:rsid w:val="00363368"/>
    <w:rsid w:val="00364443"/>
    <w:rsid w:val="00365F8E"/>
    <w:rsid w:val="00366FA5"/>
    <w:rsid w:val="00377749"/>
    <w:rsid w:val="0038444D"/>
    <w:rsid w:val="00386CBA"/>
    <w:rsid w:val="00393784"/>
    <w:rsid w:val="003A16FA"/>
    <w:rsid w:val="003A1AE0"/>
    <w:rsid w:val="003A1EB0"/>
    <w:rsid w:val="003A2EC9"/>
    <w:rsid w:val="003A415E"/>
    <w:rsid w:val="003A67E1"/>
    <w:rsid w:val="003A6B9A"/>
    <w:rsid w:val="003B08C4"/>
    <w:rsid w:val="003B0DFE"/>
    <w:rsid w:val="003B2A54"/>
    <w:rsid w:val="003B2F8A"/>
    <w:rsid w:val="003B3F93"/>
    <w:rsid w:val="003B6AA4"/>
    <w:rsid w:val="003C2544"/>
    <w:rsid w:val="003D2310"/>
    <w:rsid w:val="003D4C82"/>
    <w:rsid w:val="003D568C"/>
    <w:rsid w:val="003D6092"/>
    <w:rsid w:val="003E1C07"/>
    <w:rsid w:val="003E4746"/>
    <w:rsid w:val="003E4942"/>
    <w:rsid w:val="003F397F"/>
    <w:rsid w:val="00405CE8"/>
    <w:rsid w:val="0041406E"/>
    <w:rsid w:val="004146F5"/>
    <w:rsid w:val="0041684C"/>
    <w:rsid w:val="00416E2D"/>
    <w:rsid w:val="00426200"/>
    <w:rsid w:val="00431A41"/>
    <w:rsid w:val="00432D4B"/>
    <w:rsid w:val="00432DF1"/>
    <w:rsid w:val="004445A9"/>
    <w:rsid w:val="00444608"/>
    <w:rsid w:val="0044665E"/>
    <w:rsid w:val="00451EFA"/>
    <w:rsid w:val="004571D9"/>
    <w:rsid w:val="00460F75"/>
    <w:rsid w:val="004679EB"/>
    <w:rsid w:val="00472E7A"/>
    <w:rsid w:val="00475F6C"/>
    <w:rsid w:val="00477B8E"/>
    <w:rsid w:val="00481B7B"/>
    <w:rsid w:val="0048391E"/>
    <w:rsid w:val="00486A17"/>
    <w:rsid w:val="00486A45"/>
    <w:rsid w:val="00490AF9"/>
    <w:rsid w:val="0049137F"/>
    <w:rsid w:val="00493F0A"/>
    <w:rsid w:val="004A0829"/>
    <w:rsid w:val="004A3EF8"/>
    <w:rsid w:val="004B12BA"/>
    <w:rsid w:val="004B3937"/>
    <w:rsid w:val="004C049B"/>
    <w:rsid w:val="004C1071"/>
    <w:rsid w:val="004C1804"/>
    <w:rsid w:val="004D2892"/>
    <w:rsid w:val="004D4912"/>
    <w:rsid w:val="004D4FFE"/>
    <w:rsid w:val="004D668F"/>
    <w:rsid w:val="004D7297"/>
    <w:rsid w:val="004E16C5"/>
    <w:rsid w:val="004E2120"/>
    <w:rsid w:val="004E3ABD"/>
    <w:rsid w:val="004E50CE"/>
    <w:rsid w:val="004F302D"/>
    <w:rsid w:val="004F773A"/>
    <w:rsid w:val="004F7803"/>
    <w:rsid w:val="004F7ACC"/>
    <w:rsid w:val="005029EF"/>
    <w:rsid w:val="00504474"/>
    <w:rsid w:val="005068D7"/>
    <w:rsid w:val="005122F6"/>
    <w:rsid w:val="0051259E"/>
    <w:rsid w:val="005134CF"/>
    <w:rsid w:val="00515E63"/>
    <w:rsid w:val="005202DA"/>
    <w:rsid w:val="00533C9E"/>
    <w:rsid w:val="005365E0"/>
    <w:rsid w:val="00536BD4"/>
    <w:rsid w:val="00541FF5"/>
    <w:rsid w:val="00542F73"/>
    <w:rsid w:val="005446CC"/>
    <w:rsid w:val="00545C41"/>
    <w:rsid w:val="00546987"/>
    <w:rsid w:val="00552D2B"/>
    <w:rsid w:val="00554385"/>
    <w:rsid w:val="005605E3"/>
    <w:rsid w:val="00561668"/>
    <w:rsid w:val="00564298"/>
    <w:rsid w:val="00567484"/>
    <w:rsid w:val="00573FB8"/>
    <w:rsid w:val="00575D99"/>
    <w:rsid w:val="00576F1E"/>
    <w:rsid w:val="005800C7"/>
    <w:rsid w:val="00580A58"/>
    <w:rsid w:val="00586FDB"/>
    <w:rsid w:val="00590F9E"/>
    <w:rsid w:val="0059124B"/>
    <w:rsid w:val="005932E8"/>
    <w:rsid w:val="00593D38"/>
    <w:rsid w:val="0059540C"/>
    <w:rsid w:val="005A7241"/>
    <w:rsid w:val="005A746A"/>
    <w:rsid w:val="005B1425"/>
    <w:rsid w:val="005B463D"/>
    <w:rsid w:val="005B49EF"/>
    <w:rsid w:val="005B4A5E"/>
    <w:rsid w:val="005C0184"/>
    <w:rsid w:val="005C2A33"/>
    <w:rsid w:val="005C6A44"/>
    <w:rsid w:val="005D24F2"/>
    <w:rsid w:val="005D4345"/>
    <w:rsid w:val="005F5B71"/>
    <w:rsid w:val="005F6418"/>
    <w:rsid w:val="005F6E4F"/>
    <w:rsid w:val="005F732A"/>
    <w:rsid w:val="00605014"/>
    <w:rsid w:val="0060576D"/>
    <w:rsid w:val="00605956"/>
    <w:rsid w:val="00606BDB"/>
    <w:rsid w:val="00614FD8"/>
    <w:rsid w:val="0061595C"/>
    <w:rsid w:val="00615E2F"/>
    <w:rsid w:val="00622D7A"/>
    <w:rsid w:val="00623659"/>
    <w:rsid w:val="00624678"/>
    <w:rsid w:val="00631294"/>
    <w:rsid w:val="00632F36"/>
    <w:rsid w:val="00634302"/>
    <w:rsid w:val="00636101"/>
    <w:rsid w:val="0063652C"/>
    <w:rsid w:val="00642B75"/>
    <w:rsid w:val="00645379"/>
    <w:rsid w:val="006479DF"/>
    <w:rsid w:val="006516B8"/>
    <w:rsid w:val="00651D2D"/>
    <w:rsid w:val="00660DCB"/>
    <w:rsid w:val="00662197"/>
    <w:rsid w:val="006719A0"/>
    <w:rsid w:val="0068219C"/>
    <w:rsid w:val="00682A24"/>
    <w:rsid w:val="00687102"/>
    <w:rsid w:val="0069077F"/>
    <w:rsid w:val="00691955"/>
    <w:rsid w:val="00693B26"/>
    <w:rsid w:val="006A24E9"/>
    <w:rsid w:val="006A3B19"/>
    <w:rsid w:val="006A421A"/>
    <w:rsid w:val="006A5157"/>
    <w:rsid w:val="006A7DF2"/>
    <w:rsid w:val="006A7FF0"/>
    <w:rsid w:val="006B02BD"/>
    <w:rsid w:val="006B6398"/>
    <w:rsid w:val="006B76F7"/>
    <w:rsid w:val="006C6A25"/>
    <w:rsid w:val="006D082A"/>
    <w:rsid w:val="006D26B5"/>
    <w:rsid w:val="006D3B82"/>
    <w:rsid w:val="006E3AE2"/>
    <w:rsid w:val="006E598A"/>
    <w:rsid w:val="006F15B4"/>
    <w:rsid w:val="006F60A5"/>
    <w:rsid w:val="00702172"/>
    <w:rsid w:val="00707771"/>
    <w:rsid w:val="00716396"/>
    <w:rsid w:val="007203AE"/>
    <w:rsid w:val="0073520B"/>
    <w:rsid w:val="007364DD"/>
    <w:rsid w:val="007410F9"/>
    <w:rsid w:val="00746718"/>
    <w:rsid w:val="007638F0"/>
    <w:rsid w:val="0076414C"/>
    <w:rsid w:val="00765555"/>
    <w:rsid w:val="00771CC6"/>
    <w:rsid w:val="00774AF5"/>
    <w:rsid w:val="00777272"/>
    <w:rsid w:val="00782970"/>
    <w:rsid w:val="0078357F"/>
    <w:rsid w:val="0079093B"/>
    <w:rsid w:val="00792C30"/>
    <w:rsid w:val="007A0A10"/>
    <w:rsid w:val="007A128F"/>
    <w:rsid w:val="007A60EF"/>
    <w:rsid w:val="007A7E99"/>
    <w:rsid w:val="007B08AF"/>
    <w:rsid w:val="007B2BDA"/>
    <w:rsid w:val="007B38E7"/>
    <w:rsid w:val="007B43F7"/>
    <w:rsid w:val="007B612A"/>
    <w:rsid w:val="007C120A"/>
    <w:rsid w:val="007C268F"/>
    <w:rsid w:val="007C2FC3"/>
    <w:rsid w:val="007C5BEA"/>
    <w:rsid w:val="007D15BD"/>
    <w:rsid w:val="007D4AE2"/>
    <w:rsid w:val="007D4D87"/>
    <w:rsid w:val="007D57C7"/>
    <w:rsid w:val="007E00F5"/>
    <w:rsid w:val="007E2F0C"/>
    <w:rsid w:val="007E2F73"/>
    <w:rsid w:val="007E35CC"/>
    <w:rsid w:val="007E411F"/>
    <w:rsid w:val="007F02F4"/>
    <w:rsid w:val="007F0D9A"/>
    <w:rsid w:val="007F18D5"/>
    <w:rsid w:val="007F1EAE"/>
    <w:rsid w:val="007F3693"/>
    <w:rsid w:val="007F3CE6"/>
    <w:rsid w:val="007F7EBD"/>
    <w:rsid w:val="00801225"/>
    <w:rsid w:val="00803F77"/>
    <w:rsid w:val="00806A50"/>
    <w:rsid w:val="0081092F"/>
    <w:rsid w:val="00810E40"/>
    <w:rsid w:val="00811A30"/>
    <w:rsid w:val="00814E7E"/>
    <w:rsid w:val="00815561"/>
    <w:rsid w:val="008254AB"/>
    <w:rsid w:val="008467DE"/>
    <w:rsid w:val="0084743A"/>
    <w:rsid w:val="00850467"/>
    <w:rsid w:val="0085070C"/>
    <w:rsid w:val="00850715"/>
    <w:rsid w:val="00853577"/>
    <w:rsid w:val="00856B9C"/>
    <w:rsid w:val="0087246E"/>
    <w:rsid w:val="008743E6"/>
    <w:rsid w:val="00874F4D"/>
    <w:rsid w:val="008806AC"/>
    <w:rsid w:val="00880E30"/>
    <w:rsid w:val="00897C77"/>
    <w:rsid w:val="008A437E"/>
    <w:rsid w:val="008B25B5"/>
    <w:rsid w:val="008C02CA"/>
    <w:rsid w:val="008C23A5"/>
    <w:rsid w:val="008C271F"/>
    <w:rsid w:val="008D0501"/>
    <w:rsid w:val="008D0F9C"/>
    <w:rsid w:val="008D1C7F"/>
    <w:rsid w:val="008D4542"/>
    <w:rsid w:val="008D504E"/>
    <w:rsid w:val="008D5390"/>
    <w:rsid w:val="008D5531"/>
    <w:rsid w:val="008D5913"/>
    <w:rsid w:val="008D5C69"/>
    <w:rsid w:val="008E03D9"/>
    <w:rsid w:val="008E286A"/>
    <w:rsid w:val="008E5B59"/>
    <w:rsid w:val="008F2627"/>
    <w:rsid w:val="00900C6E"/>
    <w:rsid w:val="0090110D"/>
    <w:rsid w:val="00910D6C"/>
    <w:rsid w:val="00911D80"/>
    <w:rsid w:val="00913F7E"/>
    <w:rsid w:val="00915FB1"/>
    <w:rsid w:val="00916F2E"/>
    <w:rsid w:val="00926284"/>
    <w:rsid w:val="00931762"/>
    <w:rsid w:val="00931A59"/>
    <w:rsid w:val="00932A84"/>
    <w:rsid w:val="00940748"/>
    <w:rsid w:val="00943963"/>
    <w:rsid w:val="009452ED"/>
    <w:rsid w:val="009455E7"/>
    <w:rsid w:val="00950CB3"/>
    <w:rsid w:val="009543C7"/>
    <w:rsid w:val="00957475"/>
    <w:rsid w:val="009601F9"/>
    <w:rsid w:val="009757A3"/>
    <w:rsid w:val="0097667A"/>
    <w:rsid w:val="00977743"/>
    <w:rsid w:val="00977CF6"/>
    <w:rsid w:val="0098135A"/>
    <w:rsid w:val="0098159E"/>
    <w:rsid w:val="009836CF"/>
    <w:rsid w:val="009852DE"/>
    <w:rsid w:val="00994501"/>
    <w:rsid w:val="0099578C"/>
    <w:rsid w:val="009A2B18"/>
    <w:rsid w:val="009A6DB0"/>
    <w:rsid w:val="009B2559"/>
    <w:rsid w:val="009B421D"/>
    <w:rsid w:val="009B58D3"/>
    <w:rsid w:val="009B70DE"/>
    <w:rsid w:val="009C32A6"/>
    <w:rsid w:val="009D0F47"/>
    <w:rsid w:val="009D1B1E"/>
    <w:rsid w:val="009E6279"/>
    <w:rsid w:val="009F01E2"/>
    <w:rsid w:val="009F5892"/>
    <w:rsid w:val="00A02409"/>
    <w:rsid w:val="00A07FE9"/>
    <w:rsid w:val="00A12EC6"/>
    <w:rsid w:val="00A1355D"/>
    <w:rsid w:val="00A144AE"/>
    <w:rsid w:val="00A2421C"/>
    <w:rsid w:val="00A24E09"/>
    <w:rsid w:val="00A27E9D"/>
    <w:rsid w:val="00A359FC"/>
    <w:rsid w:val="00A36C2A"/>
    <w:rsid w:val="00A370A4"/>
    <w:rsid w:val="00A45030"/>
    <w:rsid w:val="00A51174"/>
    <w:rsid w:val="00A70690"/>
    <w:rsid w:val="00A723D4"/>
    <w:rsid w:val="00A733BE"/>
    <w:rsid w:val="00A75184"/>
    <w:rsid w:val="00A8059A"/>
    <w:rsid w:val="00A809D1"/>
    <w:rsid w:val="00A82655"/>
    <w:rsid w:val="00A91B39"/>
    <w:rsid w:val="00A9254C"/>
    <w:rsid w:val="00A93FA8"/>
    <w:rsid w:val="00A94447"/>
    <w:rsid w:val="00A9574F"/>
    <w:rsid w:val="00A95B65"/>
    <w:rsid w:val="00AA2BAA"/>
    <w:rsid w:val="00AB020E"/>
    <w:rsid w:val="00AB0368"/>
    <w:rsid w:val="00AB29E7"/>
    <w:rsid w:val="00AB668D"/>
    <w:rsid w:val="00AB755C"/>
    <w:rsid w:val="00AC027C"/>
    <w:rsid w:val="00AC0B82"/>
    <w:rsid w:val="00AC2C9F"/>
    <w:rsid w:val="00AD42CC"/>
    <w:rsid w:val="00AE3320"/>
    <w:rsid w:val="00AE3E8C"/>
    <w:rsid w:val="00AE502F"/>
    <w:rsid w:val="00AE5F28"/>
    <w:rsid w:val="00AF5373"/>
    <w:rsid w:val="00B006E8"/>
    <w:rsid w:val="00B00EB1"/>
    <w:rsid w:val="00B0726E"/>
    <w:rsid w:val="00B07858"/>
    <w:rsid w:val="00B112D3"/>
    <w:rsid w:val="00B12061"/>
    <w:rsid w:val="00B13442"/>
    <w:rsid w:val="00B16613"/>
    <w:rsid w:val="00B17DD2"/>
    <w:rsid w:val="00B20D5C"/>
    <w:rsid w:val="00B24567"/>
    <w:rsid w:val="00B257CC"/>
    <w:rsid w:val="00B2609A"/>
    <w:rsid w:val="00B27752"/>
    <w:rsid w:val="00B315E9"/>
    <w:rsid w:val="00B34C98"/>
    <w:rsid w:val="00B36603"/>
    <w:rsid w:val="00B40545"/>
    <w:rsid w:val="00B4284E"/>
    <w:rsid w:val="00B438B8"/>
    <w:rsid w:val="00B4547D"/>
    <w:rsid w:val="00B45FA2"/>
    <w:rsid w:val="00B46126"/>
    <w:rsid w:val="00B50680"/>
    <w:rsid w:val="00B506B9"/>
    <w:rsid w:val="00B53B4A"/>
    <w:rsid w:val="00B60474"/>
    <w:rsid w:val="00B60CF4"/>
    <w:rsid w:val="00B60FBD"/>
    <w:rsid w:val="00B61F6D"/>
    <w:rsid w:val="00B633D0"/>
    <w:rsid w:val="00B64975"/>
    <w:rsid w:val="00B65D6F"/>
    <w:rsid w:val="00B66553"/>
    <w:rsid w:val="00B706DD"/>
    <w:rsid w:val="00B72424"/>
    <w:rsid w:val="00B8446F"/>
    <w:rsid w:val="00B863AF"/>
    <w:rsid w:val="00B866D3"/>
    <w:rsid w:val="00B866FF"/>
    <w:rsid w:val="00B87C23"/>
    <w:rsid w:val="00B91F3C"/>
    <w:rsid w:val="00B948E0"/>
    <w:rsid w:val="00B95245"/>
    <w:rsid w:val="00B9698B"/>
    <w:rsid w:val="00BA089F"/>
    <w:rsid w:val="00BA0E85"/>
    <w:rsid w:val="00BA12C5"/>
    <w:rsid w:val="00BA13ED"/>
    <w:rsid w:val="00BA4376"/>
    <w:rsid w:val="00BA6A98"/>
    <w:rsid w:val="00BB0887"/>
    <w:rsid w:val="00BB1A77"/>
    <w:rsid w:val="00BB36E4"/>
    <w:rsid w:val="00BC0966"/>
    <w:rsid w:val="00BC19F8"/>
    <w:rsid w:val="00BC4BAC"/>
    <w:rsid w:val="00BC55DD"/>
    <w:rsid w:val="00BD0B68"/>
    <w:rsid w:val="00BE522C"/>
    <w:rsid w:val="00BE636E"/>
    <w:rsid w:val="00BF6E56"/>
    <w:rsid w:val="00C02A6F"/>
    <w:rsid w:val="00C1404E"/>
    <w:rsid w:val="00C16280"/>
    <w:rsid w:val="00C16791"/>
    <w:rsid w:val="00C214B6"/>
    <w:rsid w:val="00C23D6E"/>
    <w:rsid w:val="00C31010"/>
    <w:rsid w:val="00C348A2"/>
    <w:rsid w:val="00C3696C"/>
    <w:rsid w:val="00C36A4F"/>
    <w:rsid w:val="00C37B65"/>
    <w:rsid w:val="00C419F8"/>
    <w:rsid w:val="00C46089"/>
    <w:rsid w:val="00C46C7D"/>
    <w:rsid w:val="00C474B6"/>
    <w:rsid w:val="00C504EC"/>
    <w:rsid w:val="00C53976"/>
    <w:rsid w:val="00C60A4A"/>
    <w:rsid w:val="00C62026"/>
    <w:rsid w:val="00C6312C"/>
    <w:rsid w:val="00C6439D"/>
    <w:rsid w:val="00C70E2E"/>
    <w:rsid w:val="00C721A8"/>
    <w:rsid w:val="00C82F83"/>
    <w:rsid w:val="00C84A96"/>
    <w:rsid w:val="00C92BF0"/>
    <w:rsid w:val="00C93397"/>
    <w:rsid w:val="00C958C8"/>
    <w:rsid w:val="00CA0FB2"/>
    <w:rsid w:val="00CA208E"/>
    <w:rsid w:val="00CA69E8"/>
    <w:rsid w:val="00CA706D"/>
    <w:rsid w:val="00CB0659"/>
    <w:rsid w:val="00CB19D1"/>
    <w:rsid w:val="00CB20A7"/>
    <w:rsid w:val="00CB744E"/>
    <w:rsid w:val="00CC1C50"/>
    <w:rsid w:val="00CC4796"/>
    <w:rsid w:val="00CC6F3B"/>
    <w:rsid w:val="00CD3D13"/>
    <w:rsid w:val="00CD77A4"/>
    <w:rsid w:val="00CF60E2"/>
    <w:rsid w:val="00D00B99"/>
    <w:rsid w:val="00D05350"/>
    <w:rsid w:val="00D13A4A"/>
    <w:rsid w:val="00D14794"/>
    <w:rsid w:val="00D177BD"/>
    <w:rsid w:val="00D212AB"/>
    <w:rsid w:val="00D239D4"/>
    <w:rsid w:val="00D42129"/>
    <w:rsid w:val="00D46626"/>
    <w:rsid w:val="00D52EB4"/>
    <w:rsid w:val="00D57F2C"/>
    <w:rsid w:val="00D57F52"/>
    <w:rsid w:val="00D61BB6"/>
    <w:rsid w:val="00D70841"/>
    <w:rsid w:val="00D723EF"/>
    <w:rsid w:val="00D7507D"/>
    <w:rsid w:val="00D75277"/>
    <w:rsid w:val="00D77E89"/>
    <w:rsid w:val="00D80295"/>
    <w:rsid w:val="00D86963"/>
    <w:rsid w:val="00D86DA2"/>
    <w:rsid w:val="00D87850"/>
    <w:rsid w:val="00DA539B"/>
    <w:rsid w:val="00DA64A9"/>
    <w:rsid w:val="00DB257F"/>
    <w:rsid w:val="00DB798B"/>
    <w:rsid w:val="00DB7FC9"/>
    <w:rsid w:val="00DC3D30"/>
    <w:rsid w:val="00DC5052"/>
    <w:rsid w:val="00DC5D44"/>
    <w:rsid w:val="00DC727F"/>
    <w:rsid w:val="00DC74BE"/>
    <w:rsid w:val="00DD0E6D"/>
    <w:rsid w:val="00DD1A7A"/>
    <w:rsid w:val="00DD65A6"/>
    <w:rsid w:val="00DE0B9E"/>
    <w:rsid w:val="00DF6009"/>
    <w:rsid w:val="00E02906"/>
    <w:rsid w:val="00E061F9"/>
    <w:rsid w:val="00E107AD"/>
    <w:rsid w:val="00E15270"/>
    <w:rsid w:val="00E20BD3"/>
    <w:rsid w:val="00E24D44"/>
    <w:rsid w:val="00E26BC5"/>
    <w:rsid w:val="00E35139"/>
    <w:rsid w:val="00E36C82"/>
    <w:rsid w:val="00E40048"/>
    <w:rsid w:val="00E46A88"/>
    <w:rsid w:val="00E47ADE"/>
    <w:rsid w:val="00E50865"/>
    <w:rsid w:val="00E5117B"/>
    <w:rsid w:val="00E52D37"/>
    <w:rsid w:val="00E5416A"/>
    <w:rsid w:val="00E54808"/>
    <w:rsid w:val="00E60766"/>
    <w:rsid w:val="00E64BF6"/>
    <w:rsid w:val="00E66D03"/>
    <w:rsid w:val="00E701EB"/>
    <w:rsid w:val="00E7342E"/>
    <w:rsid w:val="00E742C1"/>
    <w:rsid w:val="00E74EA1"/>
    <w:rsid w:val="00E75016"/>
    <w:rsid w:val="00E7634A"/>
    <w:rsid w:val="00E7702D"/>
    <w:rsid w:val="00E8337C"/>
    <w:rsid w:val="00E86FA3"/>
    <w:rsid w:val="00EA6311"/>
    <w:rsid w:val="00EB13BA"/>
    <w:rsid w:val="00EB4183"/>
    <w:rsid w:val="00EB47A6"/>
    <w:rsid w:val="00EB521F"/>
    <w:rsid w:val="00EC0C5D"/>
    <w:rsid w:val="00EC5417"/>
    <w:rsid w:val="00ED1159"/>
    <w:rsid w:val="00ED2810"/>
    <w:rsid w:val="00ED503F"/>
    <w:rsid w:val="00EE70FE"/>
    <w:rsid w:val="00EF7A94"/>
    <w:rsid w:val="00F01692"/>
    <w:rsid w:val="00F0607A"/>
    <w:rsid w:val="00F069AD"/>
    <w:rsid w:val="00F10B9D"/>
    <w:rsid w:val="00F133F9"/>
    <w:rsid w:val="00F14780"/>
    <w:rsid w:val="00F15714"/>
    <w:rsid w:val="00F17E87"/>
    <w:rsid w:val="00F20B43"/>
    <w:rsid w:val="00F217CB"/>
    <w:rsid w:val="00F21D13"/>
    <w:rsid w:val="00F2666A"/>
    <w:rsid w:val="00F268CB"/>
    <w:rsid w:val="00F27075"/>
    <w:rsid w:val="00F37DC6"/>
    <w:rsid w:val="00F44C29"/>
    <w:rsid w:val="00F60773"/>
    <w:rsid w:val="00F65EC3"/>
    <w:rsid w:val="00F705FD"/>
    <w:rsid w:val="00F77113"/>
    <w:rsid w:val="00F81832"/>
    <w:rsid w:val="00F82C9B"/>
    <w:rsid w:val="00F85C7D"/>
    <w:rsid w:val="00F87827"/>
    <w:rsid w:val="00F94316"/>
    <w:rsid w:val="00F95BF4"/>
    <w:rsid w:val="00F97E8C"/>
    <w:rsid w:val="00FA7364"/>
    <w:rsid w:val="00FB1A7A"/>
    <w:rsid w:val="00FB2D02"/>
    <w:rsid w:val="00FB497F"/>
    <w:rsid w:val="00FB6D93"/>
    <w:rsid w:val="00FC04A6"/>
    <w:rsid w:val="00FC0F30"/>
    <w:rsid w:val="00FC1446"/>
    <w:rsid w:val="00FC1E51"/>
    <w:rsid w:val="00FC57C8"/>
    <w:rsid w:val="00FD211D"/>
    <w:rsid w:val="00FD6CE5"/>
    <w:rsid w:val="00FE0BD4"/>
    <w:rsid w:val="00FE5E08"/>
    <w:rsid w:val="00FF0BD0"/>
    <w:rsid w:val="00FF3A8E"/>
    <w:rsid w:val="00FF4D24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6D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  <w:style w:type="character" w:styleId="Siln">
    <w:name w:val="Strong"/>
    <w:basedOn w:val="Predvolenpsmoodseku"/>
    <w:uiPriority w:val="22"/>
    <w:qFormat/>
    <w:locked/>
    <w:rsid w:val="00D77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21" Type="http://schemas.openxmlformats.org/officeDocument/2006/relationships/diagramLayout" Target="diagrams/layout3.xm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footer" Target="footer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footer" Target="footer1.xml"/><Relationship Id="rId37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36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2CD18AC5-AC77-4D1F-B1B8-ED37283FA095}" type="presOf" srcId="{EAEEBF37-E536-4EC6-A613-A125A7D93D0F}" destId="{A91DD16F-9E6A-48E9-BBC0-E5672ACCC2A4}" srcOrd="0" destOrd="0" presId="urn:microsoft.com/office/officeart/2005/8/layout/hierarchy2"/>
    <dgm:cxn modelId="{812DD180-CD5C-4A87-A942-9A66FA203A4C}" type="presOf" srcId="{19D2C260-F6E9-4240-B38E-695167A6B99C}" destId="{4733A6F6-0B8A-4E31-BFF2-CB8B04AF78B6}" srcOrd="1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595A4E1-1A91-4580-B33E-018E82E9D4D8}" type="presOf" srcId="{CA558C73-FC63-4106-8E57-D3AE4991C9EE}" destId="{35EFD7C4-F3FD-434E-9C2D-202A9A141CF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49F0F8C1-457D-49AA-AE46-238D84E08E6F}" type="presOf" srcId="{4272607C-2EFF-438D-95CE-8B4156A635A9}" destId="{ED493A2D-26AF-47B5-8BBF-5B9827F6103A}" srcOrd="0" destOrd="0" presId="urn:microsoft.com/office/officeart/2005/8/layout/hierarchy2"/>
    <dgm:cxn modelId="{92C6E7E3-5B3D-4F91-AE62-EADB06BC846E}" type="presOf" srcId="{514896FB-8E0C-4A0C-BEB0-99FAF1D3C7D7}" destId="{F3037E89-45BB-4B2D-A15C-2A7ED426B47C}" srcOrd="0" destOrd="0" presId="urn:microsoft.com/office/officeart/2005/8/layout/hierarchy2"/>
    <dgm:cxn modelId="{8F27AB76-CB6B-402A-9024-8C3E3A4FAE67}" type="presOf" srcId="{514896FB-8E0C-4A0C-BEB0-99FAF1D3C7D7}" destId="{466C202C-2894-4A12-BEB0-9C1B425095FA}" srcOrd="1" destOrd="0" presId="urn:microsoft.com/office/officeart/2005/8/layout/hierarchy2"/>
    <dgm:cxn modelId="{2250D2ED-63D5-48BC-A8C0-280FE75894F2}" type="presOf" srcId="{B3BCC2D8-9F67-4CC2-AACA-8E2B09C90CE8}" destId="{6E6321DD-56B1-434F-8CE8-B89A0B2D92E1}" srcOrd="0" destOrd="0" presId="urn:microsoft.com/office/officeart/2005/8/layout/hierarchy2"/>
    <dgm:cxn modelId="{A595EF26-D65C-4296-B9BD-288853C764BD}" type="presOf" srcId="{19D2C260-F6E9-4240-B38E-695167A6B99C}" destId="{E7FD0570-DC7E-44C7-8DAC-4A8B438E58B5}" srcOrd="0" destOrd="0" presId="urn:microsoft.com/office/officeart/2005/8/layout/hierarchy2"/>
    <dgm:cxn modelId="{A89DAE5B-9E87-463F-A6DA-B0C4A8AEDBFD}" type="presParOf" srcId="{A91DD16F-9E6A-48E9-BBC0-E5672ACCC2A4}" destId="{3BDBCE9B-EBDB-41D6-A04D-0B51DB4D4174}" srcOrd="0" destOrd="0" presId="urn:microsoft.com/office/officeart/2005/8/layout/hierarchy2"/>
    <dgm:cxn modelId="{AF1766CE-35E8-4CFC-B5D9-E247590EA03C}" type="presParOf" srcId="{3BDBCE9B-EBDB-41D6-A04D-0B51DB4D4174}" destId="{ED493A2D-26AF-47B5-8BBF-5B9827F6103A}" srcOrd="0" destOrd="0" presId="urn:microsoft.com/office/officeart/2005/8/layout/hierarchy2"/>
    <dgm:cxn modelId="{A2D87DEF-8355-455B-8CB8-C5DBD375A7D9}" type="presParOf" srcId="{3BDBCE9B-EBDB-41D6-A04D-0B51DB4D4174}" destId="{5937BEAD-1B6C-43FC-8E52-82ED92598AC4}" srcOrd="1" destOrd="0" presId="urn:microsoft.com/office/officeart/2005/8/layout/hierarchy2"/>
    <dgm:cxn modelId="{FEFD16A1-98A8-407A-A050-2D6C98EC831B}" type="presParOf" srcId="{5937BEAD-1B6C-43FC-8E52-82ED92598AC4}" destId="{F3037E89-45BB-4B2D-A15C-2A7ED426B47C}" srcOrd="0" destOrd="0" presId="urn:microsoft.com/office/officeart/2005/8/layout/hierarchy2"/>
    <dgm:cxn modelId="{FA87A266-5A05-4CAB-B5B7-BFF9B42DDEB5}" type="presParOf" srcId="{F3037E89-45BB-4B2D-A15C-2A7ED426B47C}" destId="{466C202C-2894-4A12-BEB0-9C1B425095FA}" srcOrd="0" destOrd="0" presId="urn:microsoft.com/office/officeart/2005/8/layout/hierarchy2"/>
    <dgm:cxn modelId="{6395953A-8606-4D3A-8990-B0E3E0E2B051}" type="presParOf" srcId="{5937BEAD-1B6C-43FC-8E52-82ED92598AC4}" destId="{550D60D0-35C1-4DA2-B113-110F961FB9E7}" srcOrd="1" destOrd="0" presId="urn:microsoft.com/office/officeart/2005/8/layout/hierarchy2"/>
    <dgm:cxn modelId="{2C737C10-9A58-477F-9E0F-13DFC682CB83}" type="presParOf" srcId="{550D60D0-35C1-4DA2-B113-110F961FB9E7}" destId="{35EFD7C4-F3FD-434E-9C2D-202A9A141CFC}" srcOrd="0" destOrd="0" presId="urn:microsoft.com/office/officeart/2005/8/layout/hierarchy2"/>
    <dgm:cxn modelId="{0CF9476C-016F-4E1D-A3D8-9E69AB6CF229}" type="presParOf" srcId="{550D60D0-35C1-4DA2-B113-110F961FB9E7}" destId="{4CB8A1F3-A3A3-4B23-9B74-FFA729E96662}" srcOrd="1" destOrd="0" presId="urn:microsoft.com/office/officeart/2005/8/layout/hierarchy2"/>
    <dgm:cxn modelId="{23DEE35C-CED4-45B3-AC87-261EB5C76DB3}" type="presParOf" srcId="{5937BEAD-1B6C-43FC-8E52-82ED92598AC4}" destId="{E7FD0570-DC7E-44C7-8DAC-4A8B438E58B5}" srcOrd="2" destOrd="0" presId="urn:microsoft.com/office/officeart/2005/8/layout/hierarchy2"/>
    <dgm:cxn modelId="{CC40008E-0B3A-43B3-BA1D-1845FEB69A82}" type="presParOf" srcId="{E7FD0570-DC7E-44C7-8DAC-4A8B438E58B5}" destId="{4733A6F6-0B8A-4E31-BFF2-CB8B04AF78B6}" srcOrd="0" destOrd="0" presId="urn:microsoft.com/office/officeart/2005/8/layout/hierarchy2"/>
    <dgm:cxn modelId="{E68C3877-2634-46FD-9DB8-B6CA33A06612}" type="presParOf" srcId="{5937BEAD-1B6C-43FC-8E52-82ED92598AC4}" destId="{C585FF08-A623-4E14-A03A-0B9B95300463}" srcOrd="3" destOrd="0" presId="urn:microsoft.com/office/officeart/2005/8/layout/hierarchy2"/>
    <dgm:cxn modelId="{C0E22AEB-6C8B-445E-B38E-F17DC2B08178}" type="presParOf" srcId="{C585FF08-A623-4E14-A03A-0B9B95300463}" destId="{6E6321DD-56B1-434F-8CE8-B89A0B2D92E1}" srcOrd="0" destOrd="0" presId="urn:microsoft.com/office/officeart/2005/8/layout/hierarchy2"/>
    <dgm:cxn modelId="{DD30E28E-F3DE-4062-A0C6-339731C489B5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46896BE8-A5AE-4C19-ABC2-70E67FDB717E}" type="presOf" srcId="{19D2C260-F6E9-4240-B38E-695167A6B99C}" destId="{4733A6F6-0B8A-4E31-BFF2-CB8B04AF78B6}" srcOrd="1" destOrd="0" presId="urn:microsoft.com/office/officeart/2005/8/layout/hierarchy2"/>
    <dgm:cxn modelId="{EB615B84-1FE6-4D04-B033-1A5730EAF9DD}" type="presOf" srcId="{19D2C260-F6E9-4240-B38E-695167A6B99C}" destId="{E7FD0570-DC7E-44C7-8DAC-4A8B438E58B5}" srcOrd="0" destOrd="0" presId="urn:microsoft.com/office/officeart/2005/8/layout/hierarchy2"/>
    <dgm:cxn modelId="{02282672-0F73-442F-8CD6-893BE5FBFBCF}" type="presOf" srcId="{4272607C-2EFF-438D-95CE-8B4156A635A9}" destId="{ED493A2D-26AF-47B5-8BBF-5B9827F6103A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C299E62D-FC57-4855-A264-C2229E499EDF}" type="presOf" srcId="{B3BCC2D8-9F67-4CC2-AACA-8E2B09C90CE8}" destId="{6E6321DD-56B1-434F-8CE8-B89A0B2D92E1}" srcOrd="0" destOrd="0" presId="urn:microsoft.com/office/officeart/2005/8/layout/hierarchy2"/>
    <dgm:cxn modelId="{E103BE54-1CC6-4689-94DB-4E842A404DAE}" type="presOf" srcId="{514896FB-8E0C-4A0C-BEB0-99FAF1D3C7D7}" destId="{466C202C-2894-4A12-BEB0-9C1B425095FA}" srcOrd="1" destOrd="0" presId="urn:microsoft.com/office/officeart/2005/8/layout/hierarchy2"/>
    <dgm:cxn modelId="{77C10A0E-7D57-4128-8566-2EFD96BCF1C0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DF4D2E32-A627-44AA-BBF0-AC256A25D0A2}" type="presOf" srcId="{CA558C73-FC63-4106-8E57-D3AE4991C9EE}" destId="{35EFD7C4-F3FD-434E-9C2D-202A9A141CFC}" srcOrd="0" destOrd="0" presId="urn:microsoft.com/office/officeart/2005/8/layout/hierarchy2"/>
    <dgm:cxn modelId="{4491318C-158B-4207-AAAE-6CA0000EEEC9}" type="presOf" srcId="{514896FB-8E0C-4A0C-BEB0-99FAF1D3C7D7}" destId="{F3037E89-45BB-4B2D-A15C-2A7ED426B47C}" srcOrd="0" destOrd="0" presId="urn:microsoft.com/office/officeart/2005/8/layout/hierarchy2"/>
    <dgm:cxn modelId="{EA42F3E7-658B-4CC3-8721-273FD59A83E0}" type="presParOf" srcId="{A91DD16F-9E6A-48E9-BBC0-E5672ACCC2A4}" destId="{3BDBCE9B-EBDB-41D6-A04D-0B51DB4D4174}" srcOrd="0" destOrd="0" presId="urn:microsoft.com/office/officeart/2005/8/layout/hierarchy2"/>
    <dgm:cxn modelId="{449BCE56-9D47-411A-8FA4-8E4755AE1285}" type="presParOf" srcId="{3BDBCE9B-EBDB-41D6-A04D-0B51DB4D4174}" destId="{ED493A2D-26AF-47B5-8BBF-5B9827F6103A}" srcOrd="0" destOrd="0" presId="urn:microsoft.com/office/officeart/2005/8/layout/hierarchy2"/>
    <dgm:cxn modelId="{4692F470-84B3-4DC7-AD0C-C737C6592B95}" type="presParOf" srcId="{3BDBCE9B-EBDB-41D6-A04D-0B51DB4D4174}" destId="{5937BEAD-1B6C-43FC-8E52-82ED92598AC4}" srcOrd="1" destOrd="0" presId="urn:microsoft.com/office/officeart/2005/8/layout/hierarchy2"/>
    <dgm:cxn modelId="{C16A525D-F0AF-4485-9869-3AB25EC460FF}" type="presParOf" srcId="{5937BEAD-1B6C-43FC-8E52-82ED92598AC4}" destId="{F3037E89-45BB-4B2D-A15C-2A7ED426B47C}" srcOrd="0" destOrd="0" presId="urn:microsoft.com/office/officeart/2005/8/layout/hierarchy2"/>
    <dgm:cxn modelId="{292DD7A6-F59E-45DD-AAB2-D479794EEE07}" type="presParOf" srcId="{F3037E89-45BB-4B2D-A15C-2A7ED426B47C}" destId="{466C202C-2894-4A12-BEB0-9C1B425095FA}" srcOrd="0" destOrd="0" presId="urn:microsoft.com/office/officeart/2005/8/layout/hierarchy2"/>
    <dgm:cxn modelId="{BDA537D1-72C4-43A5-A2F9-DF59D77C81E1}" type="presParOf" srcId="{5937BEAD-1B6C-43FC-8E52-82ED92598AC4}" destId="{550D60D0-35C1-4DA2-B113-110F961FB9E7}" srcOrd="1" destOrd="0" presId="urn:microsoft.com/office/officeart/2005/8/layout/hierarchy2"/>
    <dgm:cxn modelId="{F45E5037-D571-4A6B-9880-17D3D4BEB058}" type="presParOf" srcId="{550D60D0-35C1-4DA2-B113-110F961FB9E7}" destId="{35EFD7C4-F3FD-434E-9C2D-202A9A141CFC}" srcOrd="0" destOrd="0" presId="urn:microsoft.com/office/officeart/2005/8/layout/hierarchy2"/>
    <dgm:cxn modelId="{541F720E-34B8-4EC2-9A29-2B2BE967EE1E}" type="presParOf" srcId="{550D60D0-35C1-4DA2-B113-110F961FB9E7}" destId="{4CB8A1F3-A3A3-4B23-9B74-FFA729E96662}" srcOrd="1" destOrd="0" presId="urn:microsoft.com/office/officeart/2005/8/layout/hierarchy2"/>
    <dgm:cxn modelId="{A2C78FAF-6696-4A05-AFC7-136F775A4136}" type="presParOf" srcId="{5937BEAD-1B6C-43FC-8E52-82ED92598AC4}" destId="{E7FD0570-DC7E-44C7-8DAC-4A8B438E58B5}" srcOrd="2" destOrd="0" presId="urn:microsoft.com/office/officeart/2005/8/layout/hierarchy2"/>
    <dgm:cxn modelId="{F9DBBC8B-A889-498B-BFED-B0BAB84A0EFE}" type="presParOf" srcId="{E7FD0570-DC7E-44C7-8DAC-4A8B438E58B5}" destId="{4733A6F6-0B8A-4E31-BFF2-CB8B04AF78B6}" srcOrd="0" destOrd="0" presId="urn:microsoft.com/office/officeart/2005/8/layout/hierarchy2"/>
    <dgm:cxn modelId="{EA406CBD-5A78-4E74-8456-92FEA06323EA}" type="presParOf" srcId="{5937BEAD-1B6C-43FC-8E52-82ED92598AC4}" destId="{C585FF08-A623-4E14-A03A-0B9B95300463}" srcOrd="3" destOrd="0" presId="urn:microsoft.com/office/officeart/2005/8/layout/hierarchy2"/>
    <dgm:cxn modelId="{EBF83240-874A-4ACB-BDFE-F98CBAE7D6D9}" type="presParOf" srcId="{C585FF08-A623-4E14-A03A-0B9B95300463}" destId="{6E6321DD-56B1-434F-8CE8-B89A0B2D92E1}" srcOrd="0" destOrd="0" presId="urn:microsoft.com/office/officeart/2005/8/layout/hierarchy2"/>
    <dgm:cxn modelId="{C862214C-0A7B-4308-9FFD-01FAB52558D5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5C32B857-C1BF-422F-8C2B-0B393DC832DA}" type="presOf" srcId="{CA558C73-FC63-4106-8E57-D3AE4991C9EE}" destId="{35EFD7C4-F3FD-434E-9C2D-202A9A141CFC}" srcOrd="0" destOrd="0" presId="urn:microsoft.com/office/officeart/2005/8/layout/hierarchy2"/>
    <dgm:cxn modelId="{CDA1C18F-0E7E-4CE4-8E30-25F7E6A6E194}" type="presOf" srcId="{19D2C260-F6E9-4240-B38E-695167A6B99C}" destId="{4733A6F6-0B8A-4E31-BFF2-CB8B04AF78B6}" srcOrd="1" destOrd="0" presId="urn:microsoft.com/office/officeart/2005/8/layout/hierarchy2"/>
    <dgm:cxn modelId="{D3B18FCC-6666-4E76-9EE9-0A1D85A3DAEA}" type="presOf" srcId="{514896FB-8E0C-4A0C-BEB0-99FAF1D3C7D7}" destId="{F3037E89-45BB-4B2D-A15C-2A7ED426B47C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1374564-5BFA-4FAC-928F-E68C3DFB3003}" type="presOf" srcId="{EAEEBF37-E536-4EC6-A613-A125A7D93D0F}" destId="{A91DD16F-9E6A-48E9-BBC0-E5672ACCC2A4}" srcOrd="0" destOrd="0" presId="urn:microsoft.com/office/officeart/2005/8/layout/hierarchy2"/>
    <dgm:cxn modelId="{AFA9F240-8B78-439C-B24F-347F92A1838E}" type="presOf" srcId="{B3BCC2D8-9F67-4CC2-AACA-8E2B09C90CE8}" destId="{6E6321DD-56B1-434F-8CE8-B89A0B2D92E1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37080FF5-4F86-4442-8A60-506E8C4B309B}" type="presOf" srcId="{4272607C-2EFF-438D-95CE-8B4156A635A9}" destId="{ED493A2D-26AF-47B5-8BBF-5B9827F6103A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50E98C99-0E7B-432F-8FFF-D229FE8147FD}" type="presOf" srcId="{514896FB-8E0C-4A0C-BEB0-99FAF1D3C7D7}" destId="{466C202C-2894-4A12-BEB0-9C1B425095FA}" srcOrd="1" destOrd="0" presId="urn:microsoft.com/office/officeart/2005/8/layout/hierarchy2"/>
    <dgm:cxn modelId="{58B44BAC-226B-4614-BB39-ABD1B1A67930}" type="presOf" srcId="{19D2C260-F6E9-4240-B38E-695167A6B99C}" destId="{E7FD0570-DC7E-44C7-8DAC-4A8B438E58B5}" srcOrd="0" destOrd="0" presId="urn:microsoft.com/office/officeart/2005/8/layout/hierarchy2"/>
    <dgm:cxn modelId="{09161E40-86E8-425D-BCF8-43D4F159E225}" type="presParOf" srcId="{A91DD16F-9E6A-48E9-BBC0-E5672ACCC2A4}" destId="{3BDBCE9B-EBDB-41D6-A04D-0B51DB4D4174}" srcOrd="0" destOrd="0" presId="urn:microsoft.com/office/officeart/2005/8/layout/hierarchy2"/>
    <dgm:cxn modelId="{947E6433-6177-4DBF-98FE-385D5C0B53DF}" type="presParOf" srcId="{3BDBCE9B-EBDB-41D6-A04D-0B51DB4D4174}" destId="{ED493A2D-26AF-47B5-8BBF-5B9827F6103A}" srcOrd="0" destOrd="0" presId="urn:microsoft.com/office/officeart/2005/8/layout/hierarchy2"/>
    <dgm:cxn modelId="{E32AD97A-0F45-4342-A9E4-CBA180E41A30}" type="presParOf" srcId="{3BDBCE9B-EBDB-41D6-A04D-0B51DB4D4174}" destId="{5937BEAD-1B6C-43FC-8E52-82ED92598AC4}" srcOrd="1" destOrd="0" presId="urn:microsoft.com/office/officeart/2005/8/layout/hierarchy2"/>
    <dgm:cxn modelId="{A641773D-A941-473F-BDF3-CBDE5BDDA897}" type="presParOf" srcId="{5937BEAD-1B6C-43FC-8E52-82ED92598AC4}" destId="{F3037E89-45BB-4B2D-A15C-2A7ED426B47C}" srcOrd="0" destOrd="0" presId="urn:microsoft.com/office/officeart/2005/8/layout/hierarchy2"/>
    <dgm:cxn modelId="{A08E6C3D-B557-4CE3-909E-05F51704A7DF}" type="presParOf" srcId="{F3037E89-45BB-4B2D-A15C-2A7ED426B47C}" destId="{466C202C-2894-4A12-BEB0-9C1B425095FA}" srcOrd="0" destOrd="0" presId="urn:microsoft.com/office/officeart/2005/8/layout/hierarchy2"/>
    <dgm:cxn modelId="{9D353B17-6CC4-4D8B-BB51-BA4F173C7955}" type="presParOf" srcId="{5937BEAD-1B6C-43FC-8E52-82ED92598AC4}" destId="{550D60D0-35C1-4DA2-B113-110F961FB9E7}" srcOrd="1" destOrd="0" presId="urn:microsoft.com/office/officeart/2005/8/layout/hierarchy2"/>
    <dgm:cxn modelId="{CC89CFC0-FE8A-4CEC-AD53-2D28456B190D}" type="presParOf" srcId="{550D60D0-35C1-4DA2-B113-110F961FB9E7}" destId="{35EFD7C4-F3FD-434E-9C2D-202A9A141CFC}" srcOrd="0" destOrd="0" presId="urn:microsoft.com/office/officeart/2005/8/layout/hierarchy2"/>
    <dgm:cxn modelId="{C022D2E9-17F2-4512-8EC0-5970B8973BA0}" type="presParOf" srcId="{550D60D0-35C1-4DA2-B113-110F961FB9E7}" destId="{4CB8A1F3-A3A3-4B23-9B74-FFA729E96662}" srcOrd="1" destOrd="0" presId="urn:microsoft.com/office/officeart/2005/8/layout/hierarchy2"/>
    <dgm:cxn modelId="{1F0A6B76-2D21-4CBD-B75F-4CFB0A0325CC}" type="presParOf" srcId="{5937BEAD-1B6C-43FC-8E52-82ED92598AC4}" destId="{E7FD0570-DC7E-44C7-8DAC-4A8B438E58B5}" srcOrd="2" destOrd="0" presId="urn:microsoft.com/office/officeart/2005/8/layout/hierarchy2"/>
    <dgm:cxn modelId="{9897778E-7B03-499E-AEFF-6E815C5DA640}" type="presParOf" srcId="{E7FD0570-DC7E-44C7-8DAC-4A8B438E58B5}" destId="{4733A6F6-0B8A-4E31-BFF2-CB8B04AF78B6}" srcOrd="0" destOrd="0" presId="urn:microsoft.com/office/officeart/2005/8/layout/hierarchy2"/>
    <dgm:cxn modelId="{B77579E5-D057-419B-ADAF-9E291384D092}" type="presParOf" srcId="{5937BEAD-1B6C-43FC-8E52-82ED92598AC4}" destId="{C585FF08-A623-4E14-A03A-0B9B95300463}" srcOrd="3" destOrd="0" presId="urn:microsoft.com/office/officeart/2005/8/layout/hierarchy2"/>
    <dgm:cxn modelId="{C24C06EF-F39D-49D3-8E73-95BA7CA86919}" type="presParOf" srcId="{C585FF08-A623-4E14-A03A-0B9B95300463}" destId="{6E6321DD-56B1-434F-8CE8-B89A0B2D92E1}" srcOrd="0" destOrd="0" presId="urn:microsoft.com/office/officeart/2005/8/layout/hierarchy2"/>
    <dgm:cxn modelId="{32644625-67E6-4284-B6C9-82D0C8B2124D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5747662C-6533-4631-B7CC-A2C7029F8B81}" type="presOf" srcId="{CA558C73-FC63-4106-8E57-D3AE4991C9EE}" destId="{35EFD7C4-F3FD-434E-9C2D-202A9A141CFC}" srcOrd="0" destOrd="0" presId="urn:microsoft.com/office/officeart/2005/8/layout/hierarchy2"/>
    <dgm:cxn modelId="{6315B57C-EA0F-4BBD-AC08-9A2619FC0B1D}" type="presOf" srcId="{4272607C-2EFF-438D-95CE-8B4156A635A9}" destId="{ED493A2D-26AF-47B5-8BBF-5B9827F6103A}" srcOrd="0" destOrd="0" presId="urn:microsoft.com/office/officeart/2005/8/layout/hierarchy2"/>
    <dgm:cxn modelId="{50AD6F9B-0F22-4BCF-8470-D35DEF3DC78A}" type="presOf" srcId="{514896FB-8E0C-4A0C-BEB0-99FAF1D3C7D7}" destId="{466C202C-2894-4A12-BEB0-9C1B425095FA}" srcOrd="1" destOrd="0" presId="urn:microsoft.com/office/officeart/2005/8/layout/hierarchy2"/>
    <dgm:cxn modelId="{B7A88D1A-ADAC-4BA8-B417-234634A22E27}" type="presOf" srcId="{EAEEBF37-E536-4EC6-A613-A125A7D93D0F}" destId="{A91DD16F-9E6A-48E9-BBC0-E5672ACCC2A4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2332C25B-0A9F-44C1-896A-0EB1F2F6190D}" type="presOf" srcId="{514896FB-8E0C-4A0C-BEB0-99FAF1D3C7D7}" destId="{F3037E89-45BB-4B2D-A15C-2A7ED426B47C}" srcOrd="0" destOrd="0" presId="urn:microsoft.com/office/officeart/2005/8/layout/hierarchy2"/>
    <dgm:cxn modelId="{B1DBC9BB-EE0A-4449-9521-BFABC6D5345D}" type="presParOf" srcId="{A91DD16F-9E6A-48E9-BBC0-E5672ACCC2A4}" destId="{3BDBCE9B-EBDB-41D6-A04D-0B51DB4D4174}" srcOrd="0" destOrd="0" presId="urn:microsoft.com/office/officeart/2005/8/layout/hierarchy2"/>
    <dgm:cxn modelId="{78960BDF-5A6F-4C19-95EF-F18707A2EEB4}" type="presParOf" srcId="{3BDBCE9B-EBDB-41D6-A04D-0B51DB4D4174}" destId="{ED493A2D-26AF-47B5-8BBF-5B9827F6103A}" srcOrd="0" destOrd="0" presId="urn:microsoft.com/office/officeart/2005/8/layout/hierarchy2"/>
    <dgm:cxn modelId="{059C5243-B03B-4500-8809-C56F761CE40B}" type="presParOf" srcId="{3BDBCE9B-EBDB-41D6-A04D-0B51DB4D4174}" destId="{5937BEAD-1B6C-43FC-8E52-82ED92598AC4}" srcOrd="1" destOrd="0" presId="urn:microsoft.com/office/officeart/2005/8/layout/hierarchy2"/>
    <dgm:cxn modelId="{A7965A45-C6F9-4A81-A87A-C1E83E55865A}" type="presParOf" srcId="{5937BEAD-1B6C-43FC-8E52-82ED92598AC4}" destId="{F3037E89-45BB-4B2D-A15C-2A7ED426B47C}" srcOrd="0" destOrd="0" presId="urn:microsoft.com/office/officeart/2005/8/layout/hierarchy2"/>
    <dgm:cxn modelId="{27236382-1E0A-4BFC-880E-22E980CBB648}" type="presParOf" srcId="{F3037E89-45BB-4B2D-A15C-2A7ED426B47C}" destId="{466C202C-2894-4A12-BEB0-9C1B425095FA}" srcOrd="0" destOrd="0" presId="urn:microsoft.com/office/officeart/2005/8/layout/hierarchy2"/>
    <dgm:cxn modelId="{123F2363-830B-4C64-B7EA-D1D3748F395C}" type="presParOf" srcId="{5937BEAD-1B6C-43FC-8E52-82ED92598AC4}" destId="{550D60D0-35C1-4DA2-B113-110F961FB9E7}" srcOrd="1" destOrd="0" presId="urn:microsoft.com/office/officeart/2005/8/layout/hierarchy2"/>
    <dgm:cxn modelId="{D472E03D-4281-4661-AAA4-498D470AE884}" type="presParOf" srcId="{550D60D0-35C1-4DA2-B113-110F961FB9E7}" destId="{35EFD7C4-F3FD-434E-9C2D-202A9A141CFC}" srcOrd="0" destOrd="0" presId="urn:microsoft.com/office/officeart/2005/8/layout/hierarchy2"/>
    <dgm:cxn modelId="{AC86C174-E531-435F-974F-283094B05332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31D1DC08B74E8B9D4968CACB9BC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B1244-0727-4FDF-8FCF-2B9F72831AB8}"/>
      </w:docPartPr>
      <w:docPartBody>
        <w:p w:rsidR="006F02B0" w:rsidRDefault="006F02B0" w:rsidP="006F02B0">
          <w:pPr>
            <w:pStyle w:val="0131D1DC08B74E8B9D4968CACB9BC6C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9CD752AC85F44EDA48D3C7B9C6D6F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B09699-DD41-462B-BDB3-787B9C1B7CA8}"/>
      </w:docPartPr>
      <w:docPartBody>
        <w:p w:rsidR="006F02B0" w:rsidRDefault="006F02B0" w:rsidP="006F02B0">
          <w:pPr>
            <w:pStyle w:val="89CD752AC85F44EDA48D3C7B9C6D6F7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ACC77E4E4B8442EBB5C9505AAD5F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D86957-C53A-4F76-B2B5-FD4772157893}"/>
      </w:docPartPr>
      <w:docPartBody>
        <w:p w:rsidR="00892B4B" w:rsidRDefault="00F5512A" w:rsidP="00F5512A">
          <w:pPr>
            <w:pStyle w:val="EACC77E4E4B8442EBB5C9505AAD5F6E5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05F1C3849C0444F9ECC2415C4E4A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9D7028-3EF3-4719-A0FD-65F061D061DC}"/>
      </w:docPartPr>
      <w:docPartBody>
        <w:p w:rsidR="00892B4B" w:rsidRDefault="00F5512A" w:rsidP="00F5512A">
          <w:pPr>
            <w:pStyle w:val="505F1C3849C0444F9ECC2415C4E4A1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F3B70280FAE4A418B03B6D33E5F86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AB204F-E5A1-490A-8538-18F7A08B6119}"/>
      </w:docPartPr>
      <w:docPartBody>
        <w:p w:rsidR="00B51680" w:rsidRDefault="008E4933" w:rsidP="008E4933">
          <w:pPr>
            <w:pStyle w:val="CF3B70280FAE4A418B03B6D33E5F86C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B0"/>
    <w:rsid w:val="00172104"/>
    <w:rsid w:val="001D201B"/>
    <w:rsid w:val="0022326A"/>
    <w:rsid w:val="002915CE"/>
    <w:rsid w:val="003547F5"/>
    <w:rsid w:val="0038254B"/>
    <w:rsid w:val="00384F51"/>
    <w:rsid w:val="003911BC"/>
    <w:rsid w:val="003B4635"/>
    <w:rsid w:val="003C2ECE"/>
    <w:rsid w:val="003F62D6"/>
    <w:rsid w:val="004F5418"/>
    <w:rsid w:val="005D39E8"/>
    <w:rsid w:val="005E4121"/>
    <w:rsid w:val="00645C45"/>
    <w:rsid w:val="00647E21"/>
    <w:rsid w:val="006F02B0"/>
    <w:rsid w:val="006F22F7"/>
    <w:rsid w:val="00727E1F"/>
    <w:rsid w:val="007445B5"/>
    <w:rsid w:val="007B403B"/>
    <w:rsid w:val="007C43AA"/>
    <w:rsid w:val="00804904"/>
    <w:rsid w:val="00813991"/>
    <w:rsid w:val="00867901"/>
    <w:rsid w:val="00892B4B"/>
    <w:rsid w:val="00894C32"/>
    <w:rsid w:val="008A628E"/>
    <w:rsid w:val="008E4933"/>
    <w:rsid w:val="00964EF7"/>
    <w:rsid w:val="00971B79"/>
    <w:rsid w:val="009871C2"/>
    <w:rsid w:val="009E7D4F"/>
    <w:rsid w:val="00A526E3"/>
    <w:rsid w:val="00A86F6C"/>
    <w:rsid w:val="00A93FFA"/>
    <w:rsid w:val="00AE6386"/>
    <w:rsid w:val="00B00C48"/>
    <w:rsid w:val="00B51680"/>
    <w:rsid w:val="00BF7BB3"/>
    <w:rsid w:val="00C66DEA"/>
    <w:rsid w:val="00C72777"/>
    <w:rsid w:val="00C8070C"/>
    <w:rsid w:val="00CD635E"/>
    <w:rsid w:val="00CE7C93"/>
    <w:rsid w:val="00D01461"/>
    <w:rsid w:val="00D13969"/>
    <w:rsid w:val="00D946F3"/>
    <w:rsid w:val="00DE2CBF"/>
    <w:rsid w:val="00E234C5"/>
    <w:rsid w:val="00E30DBA"/>
    <w:rsid w:val="00EE51F8"/>
    <w:rsid w:val="00EF2E6F"/>
    <w:rsid w:val="00EF6AE2"/>
    <w:rsid w:val="00F22EAD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E4933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  <w:style w:type="paragraph" w:customStyle="1" w:styleId="CF3B70280FAE4A418B03B6D33E5F86C1">
    <w:name w:val="CF3B70280FAE4A418B03B6D33E5F86C1"/>
    <w:rsid w:val="008E4933"/>
  </w:style>
  <w:style w:type="paragraph" w:customStyle="1" w:styleId="5DBE87A40BAA4CB9A9E7CD489C6B32AD">
    <w:name w:val="5DBE87A40BAA4CB9A9E7CD489C6B32AD"/>
    <w:pPr>
      <w:spacing w:after="160" w:line="259" w:lineRule="auto"/>
    </w:pPr>
  </w:style>
  <w:style w:type="paragraph" w:customStyle="1" w:styleId="7F6475B787664FB2AB7D5B432F57FB31">
    <w:name w:val="7F6475B787664FB2AB7D5B432F57FB31"/>
    <w:pPr>
      <w:spacing w:after="160" w:line="259" w:lineRule="auto"/>
    </w:pPr>
  </w:style>
  <w:style w:type="paragraph" w:customStyle="1" w:styleId="4B24D7A2AC4746E9B366F83E223AB4A3">
    <w:name w:val="4B24D7A2AC4746E9B366F83E223AB4A3"/>
    <w:pPr>
      <w:spacing w:after="160" w:line="259" w:lineRule="auto"/>
    </w:pPr>
  </w:style>
  <w:style w:type="paragraph" w:customStyle="1" w:styleId="2AC62FF9A4EE41CD82C7D3CFCD60B0B0">
    <w:name w:val="2AC62FF9A4EE41CD82C7D3CFCD60B0B0"/>
    <w:pPr>
      <w:spacing w:after="160" w:line="259" w:lineRule="auto"/>
    </w:pPr>
  </w:style>
  <w:style w:type="paragraph" w:customStyle="1" w:styleId="C4611F09270349018D14F93390D18948">
    <w:name w:val="C4611F09270349018D14F93390D18948"/>
    <w:pPr>
      <w:spacing w:after="160" w:line="259" w:lineRule="auto"/>
    </w:pPr>
  </w:style>
  <w:style w:type="paragraph" w:customStyle="1" w:styleId="4A1F66293765448DBD816A4635360D39">
    <w:name w:val="4A1F66293765448DBD816A4635360D39"/>
    <w:pPr>
      <w:spacing w:after="160" w:line="259" w:lineRule="auto"/>
    </w:pPr>
  </w:style>
  <w:style w:type="paragraph" w:customStyle="1" w:styleId="5E0019A07E614524BFBB0435EDED0D25">
    <w:name w:val="5E0019A07E614524BFBB0435EDED0D25"/>
    <w:pPr>
      <w:spacing w:after="160" w:line="259" w:lineRule="auto"/>
    </w:pPr>
  </w:style>
  <w:style w:type="paragraph" w:customStyle="1" w:styleId="B3AA148E5D5E40B88E00C1985571060A">
    <w:name w:val="B3AA148E5D5E40B88E00C198557106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B3E36-3731-497C-84A1-C3BF92E8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20579</CharactersWithSpaces>
  <SharedDoc>false</SharedDoc>
  <HLinks>
    <vt:vector size="108" baseType="variant"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_Toc426984912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_Toc426984911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_Toc426984910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_Toc426984909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_Toc426984908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_Toc426984907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_Toc426984906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_Toc426984905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_Toc426984904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_Toc426984903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_Toc426984902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_Toc426984901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_Toc426984900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_Toc426984899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_Toc426984898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_Toc426984897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_Toc426984896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_Toc426984895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2020-05-28T11:40:00Z</dcterms:created>
  <dcterms:modified xsi:type="dcterms:W3CDTF">2020-05-29T07:21:00Z</dcterms:modified>
</cp:coreProperties>
</file>